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13204" w14:textId="02C5EDFB" w:rsidR="00EA7CA7" w:rsidRDefault="1C573339" w:rsidP="00230B2E">
      <w:pPr>
        <w:spacing w:after="0"/>
        <w:jc w:val="right"/>
      </w:pPr>
      <w:r>
        <w:t>EELNÕU</w:t>
      </w:r>
    </w:p>
    <w:p w14:paraId="7E4767DC" w14:textId="6C947869" w:rsidR="00EA7CA7" w:rsidRPr="000978A7" w:rsidRDefault="00F8215A" w:rsidP="00230B2E">
      <w:pPr>
        <w:spacing w:after="0"/>
        <w:jc w:val="right"/>
      </w:pPr>
      <w:r>
        <w:t>29.02</w:t>
      </w:r>
      <w:r w:rsidR="1C573339">
        <w:t>.202</w:t>
      </w:r>
      <w:r w:rsidR="0027568D">
        <w:t>4</w:t>
      </w:r>
    </w:p>
    <w:p w14:paraId="60F8B2DF" w14:textId="77777777" w:rsidR="00EA7CA7" w:rsidRDefault="00EA7CA7" w:rsidP="00230B2E">
      <w:pPr>
        <w:spacing w:after="0"/>
        <w:jc w:val="center"/>
      </w:pPr>
    </w:p>
    <w:p w14:paraId="66548C45" w14:textId="1F6A027E" w:rsidR="00EA7CA7" w:rsidRDefault="0027568D" w:rsidP="00230B2E">
      <w:pPr>
        <w:spacing w:after="0"/>
        <w:jc w:val="center"/>
        <w:rPr>
          <w:b/>
          <w:bCs/>
          <w:sz w:val="32"/>
          <w:szCs w:val="32"/>
        </w:rPr>
      </w:pPr>
      <w:r>
        <w:rPr>
          <w:b/>
          <w:bCs/>
          <w:sz w:val="32"/>
          <w:szCs w:val="32"/>
        </w:rPr>
        <w:t>Avaliku teenistuse</w:t>
      </w:r>
      <w:r w:rsidR="00AF70AD" w:rsidRPr="00AF70AD">
        <w:rPr>
          <w:b/>
          <w:bCs/>
          <w:sz w:val="32"/>
          <w:szCs w:val="32"/>
        </w:rPr>
        <w:t xml:space="preserve"> seadus</w:t>
      </w:r>
      <w:r w:rsidR="00AF70AD">
        <w:rPr>
          <w:b/>
          <w:bCs/>
          <w:sz w:val="32"/>
          <w:szCs w:val="32"/>
        </w:rPr>
        <w:t xml:space="preserve">e </w:t>
      </w:r>
      <w:r w:rsidR="00A07C34" w:rsidRPr="00A07C34">
        <w:rPr>
          <w:b/>
          <w:bCs/>
          <w:sz w:val="32"/>
          <w:szCs w:val="32"/>
        </w:rPr>
        <w:t xml:space="preserve">ja teiste seaduste </w:t>
      </w:r>
      <w:r>
        <w:rPr>
          <w:b/>
          <w:bCs/>
          <w:sz w:val="32"/>
          <w:szCs w:val="32"/>
        </w:rPr>
        <w:t>muutmise</w:t>
      </w:r>
      <w:r w:rsidR="00230B2E" w:rsidRPr="1C573339">
        <w:rPr>
          <w:b/>
          <w:bCs/>
          <w:sz w:val="32"/>
          <w:szCs w:val="32"/>
        </w:rPr>
        <w:t xml:space="preserve"> </w:t>
      </w:r>
      <w:commentRangeStart w:id="0"/>
      <w:r w:rsidR="1C573339" w:rsidRPr="1C573339">
        <w:rPr>
          <w:b/>
          <w:bCs/>
          <w:sz w:val="32"/>
          <w:szCs w:val="32"/>
        </w:rPr>
        <w:t>seadus</w:t>
      </w:r>
      <w:commentRangeEnd w:id="0"/>
      <w:r w:rsidR="002D6C88">
        <w:rPr>
          <w:rStyle w:val="Kommentaariviide"/>
          <w:rFonts w:eastAsia="Times New Roman" w:cs="Times New Roman"/>
          <w:lang w:eastAsia="et-EE"/>
        </w:rPr>
        <w:commentReference w:id="0"/>
      </w:r>
    </w:p>
    <w:p w14:paraId="5775BB6F" w14:textId="77777777" w:rsidR="00230B2E" w:rsidRPr="000978A7" w:rsidRDefault="00230B2E" w:rsidP="00230B2E">
      <w:pPr>
        <w:spacing w:after="0"/>
        <w:jc w:val="center"/>
        <w:rPr>
          <w:b/>
          <w:bCs/>
          <w:sz w:val="32"/>
          <w:szCs w:val="32"/>
        </w:rPr>
      </w:pPr>
    </w:p>
    <w:p w14:paraId="4A2EA230" w14:textId="19E0485E" w:rsidR="003F6826" w:rsidRDefault="1C573339" w:rsidP="00230B2E">
      <w:pPr>
        <w:pStyle w:val="pealkiri"/>
        <w:spacing w:before="0"/>
      </w:pPr>
      <w:r>
        <w:t xml:space="preserve">§ 1. </w:t>
      </w:r>
      <w:r w:rsidR="009E3792">
        <w:t>Avaliku teenistuse</w:t>
      </w:r>
      <w:r w:rsidR="00AF70AD" w:rsidRPr="00AF70AD">
        <w:t xml:space="preserve"> seaduse</w:t>
      </w:r>
      <w:r>
        <w:t xml:space="preserve"> </w:t>
      </w:r>
      <w:r w:rsidR="009E3792">
        <w:t>muutmine</w:t>
      </w:r>
    </w:p>
    <w:p w14:paraId="7EB2E9BD" w14:textId="77777777" w:rsidR="00230B2E" w:rsidRPr="00320D43" w:rsidRDefault="00230B2E" w:rsidP="00B001B8">
      <w:pPr>
        <w:pStyle w:val="pealkiri"/>
        <w:spacing w:before="0"/>
      </w:pPr>
    </w:p>
    <w:p w14:paraId="631EFE1C" w14:textId="1C4AE84F" w:rsidR="00230B2E" w:rsidRDefault="009E3792" w:rsidP="00230B2E">
      <w:pPr>
        <w:pStyle w:val="muudatustesissejuhatus"/>
        <w:spacing w:before="0" w:after="0"/>
      </w:pPr>
      <w:r>
        <w:t>Avaliku teenistuse seaduses tehakse järgmised muudatused:</w:t>
      </w:r>
    </w:p>
    <w:p w14:paraId="19B7C05B" w14:textId="77777777" w:rsidR="00230B2E" w:rsidRDefault="00230B2E" w:rsidP="00B001B8">
      <w:pPr>
        <w:pStyle w:val="muutmisksk"/>
        <w:spacing w:before="0"/>
      </w:pPr>
    </w:p>
    <w:p w14:paraId="60A0DAF8" w14:textId="7C878312" w:rsidR="00B85C58" w:rsidRDefault="00B85C58" w:rsidP="00B001B8">
      <w:pPr>
        <w:pStyle w:val="muutmisksk"/>
        <w:spacing w:before="0"/>
      </w:pPr>
      <w:r w:rsidRPr="00B85C58">
        <w:rPr>
          <w:b/>
          <w:bCs/>
        </w:rPr>
        <w:t>1</w:t>
      </w:r>
      <w:r w:rsidR="00412B13" w:rsidRPr="00B85C58">
        <w:rPr>
          <w:b/>
          <w:bCs/>
        </w:rPr>
        <w:t>)</w:t>
      </w:r>
      <w:r w:rsidR="00412B13">
        <w:t xml:space="preserve"> paragrahvi </w:t>
      </w:r>
      <w:r w:rsidR="003C3C67">
        <w:t xml:space="preserve">2 </w:t>
      </w:r>
      <w:commentRangeStart w:id="1"/>
      <w:r w:rsidR="003C3C67">
        <w:t>täiend</w:t>
      </w:r>
      <w:r>
        <w:t>atakse lõikega 2</w:t>
      </w:r>
      <w:r w:rsidRPr="00B85C58">
        <w:rPr>
          <w:vertAlign w:val="superscript"/>
        </w:rPr>
        <w:t>1</w:t>
      </w:r>
      <w:r>
        <w:t xml:space="preserve"> järgmises </w:t>
      </w:r>
      <w:commentRangeEnd w:id="1"/>
      <w:r w:rsidR="00D23E76">
        <w:rPr>
          <w:rStyle w:val="Kommentaariviide"/>
        </w:rPr>
        <w:commentReference w:id="1"/>
      </w:r>
      <w:r>
        <w:t>sõnastuses:</w:t>
      </w:r>
      <w:r w:rsidR="003C3C67">
        <w:t xml:space="preserve"> </w:t>
      </w:r>
    </w:p>
    <w:p w14:paraId="5583CC0F" w14:textId="7E34626B" w:rsidR="00B85C58" w:rsidRDefault="00B85C58" w:rsidP="00B001B8">
      <w:pPr>
        <w:pStyle w:val="muutmisksk"/>
        <w:spacing w:before="0"/>
      </w:pPr>
      <w:r>
        <w:t>„(2</w:t>
      </w:r>
      <w:r w:rsidRPr="00B85C58">
        <w:rPr>
          <w:vertAlign w:val="superscript"/>
        </w:rPr>
        <w:t>1</w:t>
      </w:r>
      <w:r>
        <w:t>) R</w:t>
      </w:r>
      <w:r w:rsidRPr="00B85C58">
        <w:t>iigi ja kohaliku omavalitsuse üksuse ametiasutuse töötajatele</w:t>
      </w:r>
      <w:r>
        <w:t xml:space="preserve"> kohaldatakse käesolevat seadust eetikat</w:t>
      </w:r>
      <w:r w:rsidR="00596887">
        <w:t xml:space="preserve"> </w:t>
      </w:r>
      <w:commentRangeStart w:id="2"/>
      <w:r w:rsidR="00596887">
        <w:t>(§ 12)</w:t>
      </w:r>
      <w:r>
        <w:t xml:space="preserve">, </w:t>
      </w:r>
      <w:commentRangeEnd w:id="2"/>
      <w:r w:rsidR="00D23E76">
        <w:rPr>
          <w:rStyle w:val="Kommentaariviide"/>
        </w:rPr>
        <w:commentReference w:id="2"/>
      </w:r>
      <w:r w:rsidR="002E388B" w:rsidRPr="00EC2D2C">
        <w:t>konkursi korraldamist (2. peatüki 2. jagu), tähtajalist töölepingut (§ 23</w:t>
      </w:r>
      <w:r w:rsidR="002E388B" w:rsidRPr="00EC2D2C">
        <w:rPr>
          <w:vertAlign w:val="superscript"/>
        </w:rPr>
        <w:t>1</w:t>
      </w:r>
      <w:r w:rsidR="002E388B" w:rsidRPr="00EC2D2C">
        <w:t>), tähtajalist üleviimist (§ 33), puhkust (§ 43), asendamist (§ 57) ja palgakorraldust (§-d 61, 63 ja 65) puudutavas osas.“</w:t>
      </w:r>
      <w:r w:rsidR="00EC2D2C">
        <w:t>;</w:t>
      </w:r>
    </w:p>
    <w:p w14:paraId="5B50CAA2" w14:textId="77777777" w:rsidR="009F05BE" w:rsidRDefault="009F05BE" w:rsidP="00B001B8">
      <w:pPr>
        <w:pStyle w:val="muutmisksk"/>
        <w:spacing w:before="0"/>
      </w:pPr>
    </w:p>
    <w:p w14:paraId="58DD22AF" w14:textId="3AB094EA" w:rsidR="009F05BE" w:rsidRDefault="009F05BE" w:rsidP="00B001B8">
      <w:pPr>
        <w:pStyle w:val="muutmisksk"/>
        <w:spacing w:before="0"/>
      </w:pPr>
      <w:r w:rsidRPr="009F05BE">
        <w:rPr>
          <w:b/>
          <w:bCs/>
        </w:rPr>
        <w:t>2)</w:t>
      </w:r>
      <w:r>
        <w:t xml:space="preserve"> paragrahvi 3 lõige 2 </w:t>
      </w:r>
      <w:r w:rsidR="00596887">
        <w:t>muudetakse ja sõnastatakse järgmiselt:</w:t>
      </w:r>
    </w:p>
    <w:p w14:paraId="24D71436" w14:textId="59B9AB6D" w:rsidR="00596887" w:rsidRDefault="00596887" w:rsidP="00B001B8">
      <w:pPr>
        <w:pStyle w:val="muutmisksk"/>
        <w:spacing w:before="0"/>
      </w:pPr>
      <w:r>
        <w:t xml:space="preserve">„(2) </w:t>
      </w:r>
      <w:r w:rsidRPr="00596887">
        <w:t>Töötajate töösuhetele ametiasutuses kohaldatakse töölepingu seadust ja teisi töösuhteid reguleerivaid seadusi käesolevast seadusest tulenevate erisustega.</w:t>
      </w:r>
      <w:r>
        <w:t>“;</w:t>
      </w:r>
    </w:p>
    <w:p w14:paraId="3B5A05B1" w14:textId="77777777" w:rsidR="0026775A" w:rsidRDefault="0026775A" w:rsidP="00B001B8">
      <w:pPr>
        <w:pStyle w:val="muutmisksk"/>
        <w:spacing w:before="0"/>
      </w:pPr>
    </w:p>
    <w:p w14:paraId="1B32C16D" w14:textId="26A31F10" w:rsidR="0026775A" w:rsidRDefault="00EA6C18" w:rsidP="00B001B8">
      <w:pPr>
        <w:pStyle w:val="muutmisksk"/>
        <w:spacing w:before="0"/>
      </w:pPr>
      <w:r>
        <w:rPr>
          <w:b/>
          <w:bCs/>
        </w:rPr>
        <w:t>3</w:t>
      </w:r>
      <w:r w:rsidR="0026775A" w:rsidRPr="00B85C58">
        <w:rPr>
          <w:b/>
          <w:bCs/>
        </w:rPr>
        <w:t>)</w:t>
      </w:r>
      <w:r w:rsidR="0026775A">
        <w:t xml:space="preserve"> </w:t>
      </w:r>
      <w:r w:rsidR="00B85C58">
        <w:t>paragrahvi</w:t>
      </w:r>
      <w:r w:rsidR="00596887">
        <w:t>s</w:t>
      </w:r>
      <w:r w:rsidR="0026775A">
        <w:t xml:space="preserve"> 12 </w:t>
      </w:r>
      <w:r w:rsidR="00B85C58">
        <w:t xml:space="preserve">asendatakse </w:t>
      </w:r>
      <w:r w:rsidR="00596887">
        <w:t xml:space="preserve">läbivalt </w:t>
      </w:r>
      <w:r w:rsidR="00B85C58">
        <w:t>sõna „</w:t>
      </w:r>
      <w:r w:rsidR="00596887">
        <w:t>a</w:t>
      </w:r>
      <w:r w:rsidR="00B85C58" w:rsidRPr="00B85C58">
        <w:t>metnikueetika</w:t>
      </w:r>
      <w:r w:rsidR="00B85C58">
        <w:t xml:space="preserve">“ </w:t>
      </w:r>
      <w:r w:rsidR="00596887">
        <w:t>sõnadega</w:t>
      </w:r>
      <w:r w:rsidR="00B85C58">
        <w:t xml:space="preserve"> „</w:t>
      </w:r>
      <w:r w:rsidR="00596887">
        <w:t>a</w:t>
      </w:r>
      <w:r w:rsidR="00B85C58">
        <w:t>valiku teenistuse eetika“;</w:t>
      </w:r>
    </w:p>
    <w:p w14:paraId="03DD40FC" w14:textId="77777777" w:rsidR="00956561" w:rsidRDefault="00956561" w:rsidP="00B001B8">
      <w:pPr>
        <w:pStyle w:val="muutmisksk"/>
        <w:spacing w:before="0"/>
      </w:pPr>
    </w:p>
    <w:p w14:paraId="629D9944" w14:textId="58BCC324" w:rsidR="008805CF" w:rsidRDefault="00EA6C18" w:rsidP="00212A0F">
      <w:pPr>
        <w:pStyle w:val="muutmisksk"/>
        <w:spacing w:before="0"/>
      </w:pPr>
      <w:r>
        <w:rPr>
          <w:b/>
          <w:bCs/>
        </w:rPr>
        <w:t>4</w:t>
      </w:r>
      <w:r w:rsidR="00956561" w:rsidRPr="000A3AFB">
        <w:rPr>
          <w:b/>
          <w:bCs/>
        </w:rPr>
        <w:t>)</w:t>
      </w:r>
      <w:r w:rsidR="00956561">
        <w:t xml:space="preserve"> paragrahvi 12 lõi</w:t>
      </w:r>
      <w:r w:rsidR="00212A0F">
        <w:t>kes</w:t>
      </w:r>
      <w:r w:rsidR="00956561">
        <w:t xml:space="preserve"> 1</w:t>
      </w:r>
      <w:r w:rsidR="00501C98">
        <w:t xml:space="preserve"> </w:t>
      </w:r>
      <w:r w:rsidR="00212A0F">
        <w:t xml:space="preserve">asendatakse sõnad „ametnike põhiväärtuste“ sõnadega „ametnike ja ametiasutuste töötajate põhiväärtuste“; </w:t>
      </w:r>
    </w:p>
    <w:p w14:paraId="1ADB801E" w14:textId="77777777" w:rsidR="00956561" w:rsidRDefault="00956561" w:rsidP="00B001B8">
      <w:pPr>
        <w:pStyle w:val="muutmisksk"/>
        <w:spacing w:before="0"/>
      </w:pPr>
    </w:p>
    <w:p w14:paraId="4CB15795" w14:textId="09C8C4FD" w:rsidR="00EA6C18" w:rsidRDefault="00EA6C18" w:rsidP="00EA6C18">
      <w:pPr>
        <w:spacing w:after="0"/>
      </w:pPr>
      <w:r>
        <w:rPr>
          <w:b/>
          <w:bCs/>
        </w:rPr>
        <w:t>5</w:t>
      </w:r>
      <w:r w:rsidRPr="00B85C58">
        <w:rPr>
          <w:b/>
          <w:bCs/>
        </w:rPr>
        <w:t>)</w:t>
      </w:r>
      <w:r w:rsidRPr="00322634">
        <w:t xml:space="preserve"> paragrahvi</w:t>
      </w:r>
      <w:r w:rsidRPr="00D22F12">
        <w:t xml:space="preserve"> 12</w:t>
      </w:r>
      <w:r>
        <w:t xml:space="preserve"> lõikes 4 ning lõike 5 punktides 1 ja 4 asendatakse sõnad „ametnike eetikakoodeksi“ sõnadega „</w:t>
      </w:r>
      <w:commentRangeStart w:id="3"/>
      <w:r>
        <w:t>avalike teenistujate eetikakoodeksi</w:t>
      </w:r>
      <w:commentRangeEnd w:id="3"/>
      <w:r w:rsidR="00537EDB">
        <w:rPr>
          <w:rStyle w:val="Kommentaariviide"/>
          <w:rFonts w:eastAsia="Times New Roman" w:cs="Times New Roman"/>
          <w:lang w:eastAsia="et-EE"/>
        </w:rPr>
        <w:commentReference w:id="3"/>
      </w:r>
      <w:r>
        <w:t>“;</w:t>
      </w:r>
    </w:p>
    <w:p w14:paraId="73044F1F" w14:textId="77777777" w:rsidR="00EA6C18" w:rsidRDefault="00EA6C18" w:rsidP="00EA6C18">
      <w:pPr>
        <w:spacing w:after="0"/>
      </w:pPr>
    </w:p>
    <w:p w14:paraId="51A55EAE" w14:textId="68997314" w:rsidR="00956561" w:rsidRDefault="00EA6C18" w:rsidP="00B001B8">
      <w:pPr>
        <w:pStyle w:val="muutmisksk"/>
        <w:spacing w:before="0"/>
      </w:pPr>
      <w:r>
        <w:rPr>
          <w:b/>
          <w:bCs/>
        </w:rPr>
        <w:t>6</w:t>
      </w:r>
      <w:r w:rsidR="00956561" w:rsidRPr="000A3AFB">
        <w:rPr>
          <w:b/>
          <w:bCs/>
        </w:rPr>
        <w:t>)</w:t>
      </w:r>
      <w:r w:rsidR="00956561">
        <w:t xml:space="preserve"> </w:t>
      </w:r>
      <w:commentRangeStart w:id="4"/>
      <w:r w:rsidR="00956561">
        <w:t>paragrahvi 12 lõike 5 punkti</w:t>
      </w:r>
      <w:r w:rsidR="005F3F8F">
        <w:t>s</w:t>
      </w:r>
      <w:r w:rsidR="00956561">
        <w:t xml:space="preserve"> 2 asendatakse sõnad „</w:t>
      </w:r>
      <w:r w:rsidR="00956561" w:rsidRPr="00956561">
        <w:t>ametnikke ja ametiasutusi</w:t>
      </w:r>
      <w:r w:rsidR="00956561">
        <w:t>“ sõnadega „ametnikke, ametiasutuste töötajaid ja ametiasutusi“;</w:t>
      </w:r>
      <w:commentRangeEnd w:id="4"/>
      <w:r w:rsidR="00537EDB">
        <w:rPr>
          <w:rStyle w:val="Kommentaariviide"/>
        </w:rPr>
        <w:commentReference w:id="4"/>
      </w:r>
    </w:p>
    <w:p w14:paraId="35626E40" w14:textId="28C6A1CC" w:rsidR="00EA6C18" w:rsidRDefault="00EA6C18" w:rsidP="009A4037">
      <w:pPr>
        <w:spacing w:after="0"/>
      </w:pPr>
    </w:p>
    <w:p w14:paraId="1A20687C" w14:textId="4236AEEA" w:rsidR="008805CF" w:rsidRPr="00D22F12" w:rsidRDefault="008805CF" w:rsidP="009A4037">
      <w:pPr>
        <w:spacing w:after="0"/>
      </w:pPr>
      <w:r w:rsidRPr="000A3AFB">
        <w:rPr>
          <w:b/>
          <w:bCs/>
        </w:rPr>
        <w:t>7)</w:t>
      </w:r>
      <w:r>
        <w:t xml:space="preserve"> paragrahvi </w:t>
      </w:r>
      <w:commentRangeStart w:id="5"/>
      <w:r>
        <w:t xml:space="preserve">12 lõiget </w:t>
      </w:r>
      <w:r w:rsidR="00EA6C18">
        <w:t>7</w:t>
      </w:r>
      <w:ins w:id="6" w:author="Mari Käbi" w:date="2024-03-19T13:36:00Z">
        <w:r w:rsidR="00537EDB">
          <w:t>,</w:t>
        </w:r>
      </w:ins>
      <w:r>
        <w:t xml:space="preserve"> </w:t>
      </w:r>
      <w:del w:id="7" w:author="Mari Käbi" w:date="2024-03-19T13:36:00Z">
        <w:r w:rsidDel="00537EDB">
          <w:delText xml:space="preserve">ning </w:delText>
        </w:r>
      </w:del>
      <w:commentRangeEnd w:id="5"/>
      <w:r w:rsidR="00CE38F7">
        <w:rPr>
          <w:rStyle w:val="Kommentaariviide"/>
          <w:rFonts w:eastAsia="Times New Roman" w:cs="Times New Roman"/>
          <w:lang w:eastAsia="et-EE"/>
        </w:rPr>
        <w:commentReference w:id="5"/>
      </w:r>
      <w:r>
        <w:t xml:space="preserve">lõike 8 sissejuhatavat osa </w:t>
      </w:r>
      <w:del w:id="8" w:author="Mari Käbi" w:date="2024-03-19T13:36:00Z">
        <w:r w:rsidDel="00537EDB">
          <w:delText xml:space="preserve">ja </w:delText>
        </w:r>
      </w:del>
      <w:ins w:id="9" w:author="Mari Käbi" w:date="2024-03-19T13:36:00Z">
        <w:r w:rsidR="00537EDB">
          <w:t xml:space="preserve">ning </w:t>
        </w:r>
      </w:ins>
      <w:r>
        <w:t xml:space="preserve">punkte 2 ja 3 täiendatakse pärast sõna „ametnik“ </w:t>
      </w:r>
      <w:r w:rsidR="00EA6C18">
        <w:t>sõnadega „ja ametiasutuse töötaja“ vastavas käändes;</w:t>
      </w:r>
    </w:p>
    <w:p w14:paraId="3D5A0B11" w14:textId="77777777" w:rsidR="00D22F12" w:rsidRDefault="00D22F12" w:rsidP="009A4037">
      <w:pPr>
        <w:spacing w:after="0"/>
        <w:rPr>
          <w:highlight w:val="green"/>
        </w:rPr>
      </w:pPr>
    </w:p>
    <w:p w14:paraId="0A3F4CC6" w14:textId="43E2CA52" w:rsidR="00691F52" w:rsidRDefault="008E34EC" w:rsidP="00B85C58">
      <w:pPr>
        <w:spacing w:after="0"/>
      </w:pPr>
      <w:r>
        <w:rPr>
          <w:b/>
          <w:bCs/>
        </w:rPr>
        <w:t>8</w:t>
      </w:r>
      <w:r w:rsidR="00691F52" w:rsidRPr="00466C32">
        <w:rPr>
          <w:b/>
          <w:bCs/>
        </w:rPr>
        <w:t>)</w:t>
      </w:r>
      <w:r w:rsidR="00691F52">
        <w:t xml:space="preserve"> paragrahvi 16 </w:t>
      </w:r>
      <w:r w:rsidR="00E7164D">
        <w:t xml:space="preserve"> täiendatakse lõikega</w:t>
      </w:r>
      <w:r w:rsidR="009C0D9C">
        <w:t xml:space="preserve"> 6</w:t>
      </w:r>
      <w:r w:rsidR="00E7164D">
        <w:rPr>
          <w:rFonts w:cs="Times New Roman"/>
        </w:rPr>
        <w:t>¹</w:t>
      </w:r>
      <w:r w:rsidR="009C0D9C">
        <w:t xml:space="preserve">  järgmise</w:t>
      </w:r>
      <w:r w:rsidR="00E7164D">
        <w:t>s sõnastuses</w:t>
      </w:r>
      <w:r w:rsidR="009C0D9C">
        <w:t>:</w:t>
      </w:r>
    </w:p>
    <w:p w14:paraId="77137ADB" w14:textId="1F5BB225" w:rsidR="00EA6C18" w:rsidRDefault="00EA6C18" w:rsidP="00E7164D">
      <w:pPr>
        <w:spacing w:after="0"/>
      </w:pPr>
    </w:p>
    <w:p w14:paraId="3D91A18A" w14:textId="50239102" w:rsidR="00B26B6C" w:rsidRDefault="00EC2D2C" w:rsidP="003F4BCB">
      <w:pPr>
        <w:spacing w:after="0"/>
      </w:pPr>
      <w:r>
        <w:t>„</w:t>
      </w:r>
      <w:r w:rsidR="00B26B6C">
        <w:t>(6</w:t>
      </w:r>
      <w:r w:rsidR="00B26B6C" w:rsidRPr="000A3AFB">
        <w:rPr>
          <w:vertAlign w:val="superscript"/>
        </w:rPr>
        <w:t>1</w:t>
      </w:r>
      <w:r w:rsidR="00B26B6C">
        <w:t xml:space="preserve">) Käesoleva paragrahvi lõikes 6 nimetatud ametikoha täitmiseks </w:t>
      </w:r>
      <w:r w:rsidR="00EA6C18">
        <w:t xml:space="preserve">määratud ajaks </w:t>
      </w:r>
      <w:r w:rsidR="00B26B6C">
        <w:t xml:space="preserve">võib korraldada </w:t>
      </w:r>
      <w:proofErr w:type="spellStart"/>
      <w:r w:rsidR="00B26B6C">
        <w:t>sisekonkursi</w:t>
      </w:r>
      <w:proofErr w:type="spellEnd"/>
      <w:r w:rsidR="00B26B6C">
        <w:t xml:space="preserve">, kui nimetatud isik </w:t>
      </w:r>
      <w:r w:rsidR="00E7164D">
        <w:t>on</w:t>
      </w:r>
      <w:r w:rsidR="00B26B6C">
        <w:t xml:space="preserve"> </w:t>
      </w:r>
      <w:r w:rsidR="00E7164D">
        <w:t xml:space="preserve">ajutiselt ära </w:t>
      </w:r>
      <w:r w:rsidR="00B26B6C">
        <w:t>e</w:t>
      </w:r>
      <w:r w:rsidR="00B26B6C" w:rsidRPr="00F47EB4">
        <w:t>mapuhkuse, isapuhkuse, lapsendajapuhkuse või vanemapuhkuse</w:t>
      </w:r>
      <w:r w:rsidR="00E7164D">
        <w:t xml:space="preserve"> tõttu</w:t>
      </w:r>
      <w:r w:rsidR="00B26B6C">
        <w:t>.</w:t>
      </w:r>
      <w:r>
        <w:t>“;</w:t>
      </w:r>
      <w:r w:rsidR="00B26B6C">
        <w:t xml:space="preserve"> </w:t>
      </w:r>
    </w:p>
    <w:p w14:paraId="4DBF6736" w14:textId="77777777" w:rsidR="002C076D" w:rsidRDefault="002C076D" w:rsidP="00691F52">
      <w:pPr>
        <w:spacing w:after="0"/>
      </w:pPr>
    </w:p>
    <w:p w14:paraId="40544BDE" w14:textId="131386C6" w:rsidR="002C076D" w:rsidRPr="002C076D" w:rsidRDefault="00C82755" w:rsidP="00691F52">
      <w:pPr>
        <w:spacing w:after="0"/>
        <w:rPr>
          <w:b/>
          <w:bCs/>
        </w:rPr>
      </w:pPr>
      <w:r>
        <w:rPr>
          <w:b/>
          <w:bCs/>
        </w:rPr>
        <w:t>9</w:t>
      </w:r>
      <w:r w:rsidR="002C076D" w:rsidRPr="002C076D">
        <w:rPr>
          <w:b/>
          <w:bCs/>
        </w:rPr>
        <w:t>)</w:t>
      </w:r>
      <w:r w:rsidR="002C076D" w:rsidRPr="002C076D">
        <w:t xml:space="preserve"> </w:t>
      </w:r>
      <w:r w:rsidR="002C076D">
        <w:t xml:space="preserve">paragrahvi 16 lõiget 7 täiendatakse pärast sõna „ametnikule“ </w:t>
      </w:r>
      <w:r w:rsidR="003F4BCB">
        <w:t xml:space="preserve">sõnadega </w:t>
      </w:r>
      <w:r w:rsidR="002C076D">
        <w:t>„või ametiasutuse töötajale“;</w:t>
      </w:r>
    </w:p>
    <w:p w14:paraId="535D8D5D" w14:textId="7CE37D48" w:rsidR="00966E60" w:rsidRDefault="00966E60" w:rsidP="009A4037">
      <w:pPr>
        <w:spacing w:after="0"/>
        <w:rPr>
          <w:b/>
          <w:bCs/>
        </w:rPr>
      </w:pPr>
    </w:p>
    <w:p w14:paraId="6B6E8B5F" w14:textId="5F4F9D4D" w:rsidR="003F4BCB" w:rsidRDefault="004918E6" w:rsidP="003F4BCB">
      <w:pPr>
        <w:spacing w:after="0"/>
      </w:pPr>
      <w:r>
        <w:rPr>
          <w:b/>
          <w:bCs/>
        </w:rPr>
        <w:t>10</w:t>
      </w:r>
      <w:r w:rsidR="003F4BCB" w:rsidRPr="00B85C58">
        <w:rPr>
          <w:b/>
          <w:bCs/>
        </w:rPr>
        <w:t>)</w:t>
      </w:r>
      <w:r w:rsidR="003F4BCB">
        <w:t xml:space="preserve"> paragrahvi </w:t>
      </w:r>
      <w:bookmarkStart w:id="10" w:name="_Hlk158636124"/>
      <w:r w:rsidR="003F4BCB">
        <w:t xml:space="preserve">17 lõigetes 1 ja 2 asendatakse </w:t>
      </w:r>
      <w:bookmarkEnd w:id="10"/>
      <w:r w:rsidR="003F4BCB">
        <w:t>tekstiosa „14 kalendripäeva“ tekstiosaga „</w:t>
      </w:r>
      <w:r w:rsidR="00F3032F">
        <w:t>seitse</w:t>
      </w:r>
      <w:r w:rsidR="003F4BCB">
        <w:t xml:space="preserve"> tööpäeva“;</w:t>
      </w:r>
    </w:p>
    <w:p w14:paraId="4AD943DC" w14:textId="77777777" w:rsidR="003F4BCB" w:rsidRDefault="003F4BCB" w:rsidP="003F4BCB">
      <w:pPr>
        <w:spacing w:after="0"/>
      </w:pPr>
    </w:p>
    <w:p w14:paraId="2DC53822" w14:textId="11F39B7F" w:rsidR="005F083E" w:rsidRDefault="009C2145" w:rsidP="003F4BCB">
      <w:pPr>
        <w:spacing w:after="0"/>
      </w:pPr>
      <w:r w:rsidRPr="00F8215A">
        <w:rPr>
          <w:b/>
          <w:bCs/>
        </w:rPr>
        <w:t>11</w:t>
      </w:r>
      <w:r w:rsidR="005F083E" w:rsidRPr="00F8215A">
        <w:rPr>
          <w:b/>
          <w:bCs/>
        </w:rPr>
        <w:t>)</w:t>
      </w:r>
      <w:r w:rsidR="005F083E" w:rsidRPr="00F8215A">
        <w:t xml:space="preserve"> paragrahvi 18 lõiget 8 täiendatakse pärast sõnu „ametiasutuse ametnike“ sõnadega „ja töötajate“;</w:t>
      </w:r>
      <w:r w:rsidR="005F083E">
        <w:t xml:space="preserve"> </w:t>
      </w:r>
    </w:p>
    <w:p w14:paraId="15F929DB" w14:textId="77777777" w:rsidR="005F083E" w:rsidRDefault="005F083E" w:rsidP="003F4BCB">
      <w:pPr>
        <w:spacing w:after="0"/>
      </w:pPr>
    </w:p>
    <w:p w14:paraId="5C433FDF" w14:textId="5BD6C3E6" w:rsidR="007D029A" w:rsidRDefault="00B85C58" w:rsidP="009A4037">
      <w:pPr>
        <w:spacing w:after="0"/>
      </w:pPr>
      <w:commentRangeStart w:id="11"/>
      <w:r w:rsidRPr="007773D1">
        <w:rPr>
          <w:b/>
          <w:bCs/>
        </w:rPr>
        <w:t>1</w:t>
      </w:r>
      <w:r w:rsidR="009C2145">
        <w:rPr>
          <w:b/>
          <w:bCs/>
        </w:rPr>
        <w:t>2</w:t>
      </w:r>
      <w:r w:rsidR="007D029A" w:rsidRPr="007773D1">
        <w:rPr>
          <w:b/>
          <w:bCs/>
        </w:rPr>
        <w:t xml:space="preserve">) </w:t>
      </w:r>
      <w:r w:rsidR="007D029A" w:rsidRPr="007773D1">
        <w:t>seadus</w:t>
      </w:r>
      <w:r w:rsidR="00C13763">
        <w:t>e</w:t>
      </w:r>
      <w:r w:rsidR="007D029A" w:rsidRPr="007773D1">
        <w:t xml:space="preserve"> </w:t>
      </w:r>
      <w:r w:rsidR="002F21A6">
        <w:t>2. peatüki 2. jagu</w:t>
      </w:r>
      <w:r w:rsidR="002F21A6" w:rsidRPr="007773D1">
        <w:t xml:space="preserve"> </w:t>
      </w:r>
      <w:bookmarkStart w:id="12" w:name="_Hlk158709672"/>
      <w:r w:rsidR="007D029A" w:rsidRPr="007773D1">
        <w:t>täiendatakse §-ga 20</w:t>
      </w:r>
      <w:r w:rsidR="007D029A" w:rsidRPr="007773D1">
        <w:rPr>
          <w:vertAlign w:val="superscript"/>
        </w:rPr>
        <w:t>1</w:t>
      </w:r>
      <w:r w:rsidR="007D029A" w:rsidRPr="007773D1">
        <w:t xml:space="preserve"> </w:t>
      </w:r>
      <w:bookmarkEnd w:id="12"/>
      <w:r w:rsidR="007D029A" w:rsidRPr="007773D1">
        <w:t>järgmises sõnastuses:</w:t>
      </w:r>
      <w:commentRangeEnd w:id="11"/>
      <w:r w:rsidR="005E208D">
        <w:rPr>
          <w:rStyle w:val="Kommentaariviide"/>
          <w:rFonts w:eastAsia="Times New Roman" w:cs="Times New Roman"/>
          <w:lang w:eastAsia="et-EE"/>
        </w:rPr>
        <w:commentReference w:id="11"/>
      </w:r>
    </w:p>
    <w:p w14:paraId="77BB812B" w14:textId="0049F8F4" w:rsidR="002F21A6" w:rsidRPr="00431A61" w:rsidRDefault="007D029A" w:rsidP="009A4037">
      <w:pPr>
        <w:spacing w:after="0"/>
        <w:rPr>
          <w:b/>
          <w:bCs/>
        </w:rPr>
      </w:pPr>
      <w:r w:rsidRPr="00F47863">
        <w:t>„</w:t>
      </w:r>
      <w:r w:rsidR="002F21A6" w:rsidRPr="00431A61">
        <w:rPr>
          <w:b/>
          <w:bCs/>
        </w:rPr>
        <w:t xml:space="preserve">§ </w:t>
      </w:r>
      <w:r w:rsidRPr="00431A61">
        <w:rPr>
          <w:b/>
          <w:bCs/>
        </w:rPr>
        <w:t>20</w:t>
      </w:r>
      <w:r w:rsidRPr="00431A61">
        <w:rPr>
          <w:b/>
          <w:bCs/>
          <w:vertAlign w:val="superscript"/>
        </w:rPr>
        <w:t>1</w:t>
      </w:r>
      <w:r w:rsidR="002F21A6" w:rsidRPr="00431A61">
        <w:rPr>
          <w:b/>
          <w:bCs/>
        </w:rPr>
        <w:t xml:space="preserve">. Konkursi korras </w:t>
      </w:r>
      <w:r w:rsidR="00B37255">
        <w:rPr>
          <w:b/>
          <w:bCs/>
        </w:rPr>
        <w:t>töökoha täitmine</w:t>
      </w:r>
    </w:p>
    <w:p w14:paraId="60602A84" w14:textId="11A16565" w:rsidR="00B85C58" w:rsidRDefault="007D029A" w:rsidP="009A4037">
      <w:pPr>
        <w:spacing w:after="0"/>
      </w:pPr>
      <w:r w:rsidRPr="00F47863">
        <w:lastRenderedPageBreak/>
        <w:t>Käesolevas jaos sätestatut kohaldatakse ka käesoleva seaduse §-s 6 nimetatud ametiasutuses vaba töökoha täitmisel.“;</w:t>
      </w:r>
      <w:r w:rsidR="007633F7" w:rsidRPr="00F47863">
        <w:t xml:space="preserve"> </w:t>
      </w:r>
    </w:p>
    <w:p w14:paraId="387F74BC" w14:textId="77777777" w:rsidR="002F21A6" w:rsidRDefault="002F21A6" w:rsidP="009A4037">
      <w:pPr>
        <w:spacing w:after="0"/>
      </w:pPr>
    </w:p>
    <w:p w14:paraId="6225E3B6" w14:textId="6A8D8DBF" w:rsidR="00006E92" w:rsidRDefault="000A3AFB" w:rsidP="00006E92">
      <w:pPr>
        <w:spacing w:after="0"/>
      </w:pPr>
      <w:r w:rsidRPr="000A3AFB">
        <w:rPr>
          <w:b/>
          <w:bCs/>
        </w:rPr>
        <w:t>1</w:t>
      </w:r>
      <w:r w:rsidR="009C2145">
        <w:rPr>
          <w:b/>
          <w:bCs/>
        </w:rPr>
        <w:t>3</w:t>
      </w:r>
      <w:r w:rsidR="00006E92" w:rsidRPr="000A3AFB">
        <w:rPr>
          <w:b/>
          <w:bCs/>
        </w:rPr>
        <w:t>)</w:t>
      </w:r>
      <w:r w:rsidR="00006E92">
        <w:t xml:space="preserve"> seaduse 2. peatüki 3. jao pealkiri muudetakse ja sõnastatakse järgmiselt:</w:t>
      </w:r>
    </w:p>
    <w:p w14:paraId="629DB8BF" w14:textId="77777777" w:rsidR="00006E92" w:rsidRPr="00D2119F" w:rsidRDefault="00006E92" w:rsidP="00006E92">
      <w:pPr>
        <w:pStyle w:val="Pealkiri2"/>
        <w:shd w:val="clear" w:color="auto" w:fill="FFFFFF"/>
        <w:spacing w:before="0"/>
        <w:jc w:val="center"/>
        <w:rPr>
          <w:rFonts w:ascii="Times New Roman" w:eastAsia="Times New Roman" w:hAnsi="Times New Roman" w:cs="Times New Roman"/>
          <w:color w:val="000000"/>
          <w:sz w:val="24"/>
          <w:szCs w:val="24"/>
          <w:lang w:eastAsia="et-EE"/>
        </w:rPr>
      </w:pPr>
      <w:r w:rsidRPr="000A3AFB">
        <w:rPr>
          <w:rFonts w:ascii="Times New Roman" w:eastAsia="Times New Roman" w:hAnsi="Times New Roman" w:cs="Times New Roman"/>
          <w:b w:val="0"/>
          <w:bCs w:val="0"/>
          <w:color w:val="000000"/>
          <w:sz w:val="24"/>
          <w:szCs w:val="24"/>
          <w:lang w:eastAsia="et-EE"/>
        </w:rPr>
        <w:t>„</w:t>
      </w:r>
      <w:r w:rsidRPr="00D2119F">
        <w:rPr>
          <w:rFonts w:ascii="Times New Roman" w:eastAsia="Times New Roman" w:hAnsi="Times New Roman" w:cs="Times New Roman"/>
          <w:color w:val="000000"/>
          <w:sz w:val="24"/>
          <w:szCs w:val="24"/>
          <w:lang w:eastAsia="et-EE"/>
        </w:rPr>
        <w:t>3. jagu</w:t>
      </w:r>
    </w:p>
    <w:p w14:paraId="57C56C59" w14:textId="77777777" w:rsidR="00006E92" w:rsidRPr="00D2119F" w:rsidRDefault="00006E92" w:rsidP="00006E92">
      <w:pPr>
        <w:jc w:val="center"/>
        <w:rPr>
          <w:rFonts w:cs="Times New Roman"/>
          <w:b/>
          <w:bCs/>
          <w:lang w:eastAsia="et-EE"/>
        </w:rPr>
      </w:pPr>
      <w:r w:rsidRPr="00D2119F">
        <w:rPr>
          <w:rFonts w:cs="Times New Roman"/>
          <w:b/>
          <w:bCs/>
          <w:lang w:eastAsia="et-EE"/>
        </w:rPr>
        <w:t>Teenistusse võtmise kord</w:t>
      </w:r>
      <w:r w:rsidRPr="000A3AFB">
        <w:rPr>
          <w:rFonts w:cs="Times New Roman"/>
          <w:lang w:eastAsia="et-EE"/>
        </w:rPr>
        <w:t>“</w:t>
      </w:r>
      <w:r>
        <w:rPr>
          <w:rFonts w:cs="Times New Roman"/>
          <w:b/>
          <w:bCs/>
          <w:lang w:eastAsia="et-EE"/>
        </w:rPr>
        <w:t>;</w:t>
      </w:r>
    </w:p>
    <w:p w14:paraId="421900A8" w14:textId="1324D8C6" w:rsidR="00426DE4" w:rsidRPr="009C2145" w:rsidRDefault="009C2145" w:rsidP="009A4037">
      <w:pPr>
        <w:spacing w:after="0"/>
      </w:pPr>
      <w:r w:rsidRPr="009C2145">
        <w:rPr>
          <w:b/>
          <w:bCs/>
        </w:rPr>
        <w:t>14</w:t>
      </w:r>
      <w:r w:rsidR="00426DE4" w:rsidRPr="009C2145">
        <w:rPr>
          <w:b/>
          <w:bCs/>
        </w:rPr>
        <w:t>)</w:t>
      </w:r>
      <w:r w:rsidR="00426DE4" w:rsidRPr="009C2145">
        <w:t xml:space="preserve"> paragrahvi 23 lõiget 2 täiendatakse punktiga </w:t>
      </w:r>
      <w:r w:rsidR="009E2E71" w:rsidRPr="009C2145">
        <w:t>3</w:t>
      </w:r>
      <w:r w:rsidR="009E2E71" w:rsidRPr="009C2145">
        <w:rPr>
          <w:vertAlign w:val="superscript"/>
        </w:rPr>
        <w:t>1</w:t>
      </w:r>
      <w:r w:rsidR="00426DE4" w:rsidRPr="009C2145">
        <w:t xml:space="preserve"> järgmises sõnastuses:</w:t>
      </w:r>
    </w:p>
    <w:p w14:paraId="7503BEA4" w14:textId="051FDDF3" w:rsidR="00426DE4" w:rsidRPr="00F8215A" w:rsidRDefault="00426DE4" w:rsidP="00161BEC">
      <w:pPr>
        <w:spacing w:after="0"/>
      </w:pPr>
      <w:r w:rsidRPr="009C2145">
        <w:t>„</w:t>
      </w:r>
      <w:commentRangeStart w:id="13"/>
      <w:r w:rsidR="009E2E71" w:rsidRPr="009C2145">
        <w:t>3</w:t>
      </w:r>
      <w:r w:rsidR="009E2E71" w:rsidRPr="009C2145">
        <w:rPr>
          <w:vertAlign w:val="superscript"/>
        </w:rPr>
        <w:t>1</w:t>
      </w:r>
      <w:r w:rsidRPr="009C2145">
        <w:t>)</w:t>
      </w:r>
      <w:commentRangeEnd w:id="13"/>
      <w:r w:rsidR="006F018C">
        <w:rPr>
          <w:rStyle w:val="Kommentaariviide"/>
          <w:rFonts w:eastAsia="Times New Roman" w:cs="Times New Roman"/>
          <w:lang w:eastAsia="et-EE"/>
        </w:rPr>
        <w:commentReference w:id="13"/>
      </w:r>
      <w:r w:rsidRPr="009C2145">
        <w:t xml:space="preserve"> </w:t>
      </w:r>
      <w:bookmarkStart w:id="14" w:name="_Hlk160010607"/>
      <w:r w:rsidR="009E2E71" w:rsidRPr="009C2145">
        <w:t xml:space="preserve">Vabariigi </w:t>
      </w:r>
      <w:r w:rsidR="009E2E71" w:rsidRPr="00F8215A">
        <w:t xml:space="preserve">Valitsuse seaduse </w:t>
      </w:r>
      <w:r w:rsidR="000641D6" w:rsidRPr="00F8215A">
        <w:t>§ 47 lõike 1</w:t>
      </w:r>
      <w:r w:rsidR="00A1091E" w:rsidRPr="00F8215A">
        <w:t>, § 48 l</w:t>
      </w:r>
      <w:r w:rsidR="00EC2D2C" w:rsidRPr="00F8215A">
        <w:t>õike</w:t>
      </w:r>
      <w:r w:rsidR="00A1091E" w:rsidRPr="00F8215A">
        <w:t xml:space="preserve"> 1</w:t>
      </w:r>
      <w:r w:rsidR="000641D6" w:rsidRPr="00F8215A">
        <w:t xml:space="preserve"> ja § 78 lõike 1 </w:t>
      </w:r>
      <w:r w:rsidR="009E2E71" w:rsidRPr="00F8215A">
        <w:t xml:space="preserve">tähenduses valitsusasutuse </w:t>
      </w:r>
      <w:r w:rsidR="00C40B66" w:rsidRPr="00F8215A">
        <w:t>struktuuriüksuse juht</w:t>
      </w:r>
      <w:r w:rsidR="009E2E71" w:rsidRPr="00F8215A">
        <w:t xml:space="preserve"> </w:t>
      </w:r>
      <w:bookmarkEnd w:id="14"/>
      <w:r w:rsidR="000641D6" w:rsidRPr="00F8215A">
        <w:t>ning ametite ja inspektsioonide peadirektorile</w:t>
      </w:r>
      <w:r w:rsidR="000A3AFB" w:rsidRPr="00F8215A">
        <w:t xml:space="preserve"> ja peadirektori asetäitjale</w:t>
      </w:r>
      <w:r w:rsidR="000641D6" w:rsidRPr="00F8215A">
        <w:t xml:space="preserve"> alluvate struktuuriüksuse juht </w:t>
      </w:r>
      <w:r w:rsidR="009E2E71" w:rsidRPr="00F8215A">
        <w:t>– viieks aastaks</w:t>
      </w:r>
      <w:r w:rsidR="00161BEC" w:rsidRPr="00F8215A">
        <w:t>;“;</w:t>
      </w:r>
    </w:p>
    <w:p w14:paraId="52317B74" w14:textId="77777777" w:rsidR="00AA5C4D" w:rsidRPr="00F8215A" w:rsidRDefault="00AA5C4D" w:rsidP="00161BEC">
      <w:pPr>
        <w:spacing w:after="0"/>
      </w:pPr>
    </w:p>
    <w:p w14:paraId="22317DBF" w14:textId="3BE35A34" w:rsidR="00AA5C4D" w:rsidRPr="00F8215A" w:rsidRDefault="009C2145" w:rsidP="00161BEC">
      <w:pPr>
        <w:spacing w:after="0"/>
      </w:pPr>
      <w:r w:rsidRPr="00F8215A">
        <w:rPr>
          <w:b/>
          <w:bCs/>
        </w:rPr>
        <w:t>15</w:t>
      </w:r>
      <w:r w:rsidR="00AA5C4D" w:rsidRPr="00F8215A">
        <w:rPr>
          <w:b/>
          <w:bCs/>
        </w:rPr>
        <w:t>)</w:t>
      </w:r>
      <w:r w:rsidR="00AA5C4D" w:rsidRPr="00F8215A">
        <w:t xml:space="preserve"> paragrahvi 23 lõikest 2 jäetakse välja punkt 7;</w:t>
      </w:r>
    </w:p>
    <w:p w14:paraId="66C88A2C" w14:textId="77777777" w:rsidR="009223ED" w:rsidRPr="00F8215A" w:rsidRDefault="009223ED" w:rsidP="00161BEC">
      <w:pPr>
        <w:spacing w:after="0"/>
      </w:pPr>
    </w:p>
    <w:p w14:paraId="5C5D2C7A" w14:textId="5787D9CA" w:rsidR="00642CCB" w:rsidRPr="00F8215A" w:rsidRDefault="00642CCB" w:rsidP="00161BEC">
      <w:pPr>
        <w:spacing w:after="0"/>
        <w:rPr>
          <w:sz w:val="36"/>
          <w:szCs w:val="36"/>
        </w:rPr>
      </w:pPr>
      <w:r w:rsidRPr="00F8215A">
        <w:rPr>
          <w:b/>
          <w:bCs/>
        </w:rPr>
        <w:t>1</w:t>
      </w:r>
      <w:r w:rsidR="009C2145" w:rsidRPr="00F8215A">
        <w:rPr>
          <w:b/>
          <w:bCs/>
        </w:rPr>
        <w:t>6</w:t>
      </w:r>
      <w:r w:rsidRPr="00F8215A">
        <w:rPr>
          <w:b/>
          <w:bCs/>
        </w:rPr>
        <w:t>)</w:t>
      </w:r>
      <w:r w:rsidRPr="00F8215A">
        <w:t xml:space="preserve"> paragrahvi 23 lõiget 3 täiendatakse pärast tekstiosa „käesoleva paragrahvi lõike 2 punkti 2“ tekstiosaga „</w:t>
      </w:r>
      <w:commentRangeStart w:id="15"/>
      <w:r w:rsidR="002F21A6" w:rsidRPr="00F8215A">
        <w:t>või</w:t>
      </w:r>
      <w:r w:rsidRPr="00F8215A">
        <w:t xml:space="preserve"> 3</w:t>
      </w:r>
      <w:r w:rsidRPr="00F8215A">
        <w:rPr>
          <w:vertAlign w:val="superscript"/>
        </w:rPr>
        <w:t>1</w:t>
      </w:r>
      <w:commentRangeEnd w:id="15"/>
      <w:r w:rsidR="006F018C">
        <w:rPr>
          <w:rStyle w:val="Kommentaariviide"/>
          <w:rFonts w:eastAsia="Times New Roman" w:cs="Times New Roman"/>
          <w:lang w:eastAsia="et-EE"/>
        </w:rPr>
        <w:commentReference w:id="15"/>
      </w:r>
      <w:r w:rsidRPr="00F8215A">
        <w:t>“;</w:t>
      </w:r>
    </w:p>
    <w:p w14:paraId="4B9E9BBD" w14:textId="525DA783" w:rsidR="008E0A2B" w:rsidRPr="00F8215A" w:rsidRDefault="008E0A2B" w:rsidP="009A4037">
      <w:pPr>
        <w:spacing w:after="0"/>
        <w:rPr>
          <w:b/>
          <w:bCs/>
        </w:rPr>
      </w:pPr>
    </w:p>
    <w:p w14:paraId="7C63EE50" w14:textId="0022927C" w:rsidR="00750209" w:rsidRDefault="00F274D5" w:rsidP="009A4037">
      <w:pPr>
        <w:spacing w:after="0"/>
      </w:pPr>
      <w:r w:rsidRPr="00F8215A">
        <w:rPr>
          <w:b/>
          <w:bCs/>
        </w:rPr>
        <w:t>1</w:t>
      </w:r>
      <w:r w:rsidR="009C2145" w:rsidRPr="00F8215A">
        <w:rPr>
          <w:b/>
          <w:bCs/>
        </w:rPr>
        <w:t>7</w:t>
      </w:r>
      <w:r w:rsidR="00750209" w:rsidRPr="00F8215A">
        <w:rPr>
          <w:b/>
          <w:bCs/>
        </w:rPr>
        <w:t>)</w:t>
      </w:r>
      <w:r w:rsidR="00750209" w:rsidRPr="00F8215A">
        <w:t xml:space="preserve"> paragrahvi 23 lõikes 5 asendatakse tekstiosa „punktides 5 ja 7“ tekstiosaga „punktides 3</w:t>
      </w:r>
      <w:r w:rsidR="00AA5C4D" w:rsidRPr="00F8215A">
        <w:t xml:space="preserve"> ja</w:t>
      </w:r>
      <w:r w:rsidR="00750209" w:rsidRPr="00F8215A">
        <w:t xml:space="preserve"> 5“;</w:t>
      </w:r>
    </w:p>
    <w:p w14:paraId="3052E097" w14:textId="77777777" w:rsidR="00EA6C18" w:rsidRDefault="00EA6C18" w:rsidP="009A4037">
      <w:pPr>
        <w:spacing w:after="0"/>
      </w:pPr>
    </w:p>
    <w:p w14:paraId="033CFCB7" w14:textId="3A58CC84" w:rsidR="00DE0C34" w:rsidRDefault="00DE0C34" w:rsidP="00DE0C34">
      <w:pPr>
        <w:spacing w:after="0"/>
      </w:pPr>
      <w:r w:rsidRPr="00FE406D">
        <w:rPr>
          <w:b/>
          <w:bCs/>
        </w:rPr>
        <w:t>1</w:t>
      </w:r>
      <w:r w:rsidR="009C2145">
        <w:rPr>
          <w:b/>
          <w:bCs/>
        </w:rPr>
        <w:t>8</w:t>
      </w:r>
      <w:r w:rsidRPr="00FE406D">
        <w:rPr>
          <w:b/>
          <w:bCs/>
        </w:rPr>
        <w:t>)</w:t>
      </w:r>
      <w:r>
        <w:rPr>
          <w:b/>
          <w:bCs/>
        </w:rPr>
        <w:t xml:space="preserve"> </w:t>
      </w:r>
      <w:r w:rsidRPr="00FE406D">
        <w:t>seadust täiendatakse §-ga 23</w:t>
      </w:r>
      <w:r w:rsidRPr="00FE406D">
        <w:rPr>
          <w:vertAlign w:val="superscript"/>
        </w:rPr>
        <w:t xml:space="preserve">1 </w:t>
      </w:r>
      <w:r w:rsidRPr="00FE406D">
        <w:t>järgmises sõnastuses:</w:t>
      </w:r>
    </w:p>
    <w:p w14:paraId="55B7ACB4" w14:textId="77777777" w:rsidR="00DE0C34" w:rsidRDefault="00DE0C34" w:rsidP="00DE0C34">
      <w:pPr>
        <w:spacing w:after="0"/>
        <w:rPr>
          <w:b/>
          <w:bCs/>
        </w:rPr>
      </w:pPr>
      <w:r>
        <w:t>„</w:t>
      </w:r>
      <w:r w:rsidRPr="008845B1">
        <w:rPr>
          <w:b/>
          <w:bCs/>
        </w:rPr>
        <w:t>§ 23</w:t>
      </w:r>
      <w:r w:rsidRPr="008845B1">
        <w:rPr>
          <w:b/>
          <w:bCs/>
          <w:vertAlign w:val="superscript"/>
        </w:rPr>
        <w:t>1</w:t>
      </w:r>
      <w:r w:rsidRPr="008845B1">
        <w:rPr>
          <w:b/>
          <w:bCs/>
        </w:rPr>
        <w:t>. Ametiasutuse töötaja tähtajaline tööleping</w:t>
      </w:r>
    </w:p>
    <w:p w14:paraId="02696664" w14:textId="3E1B9DC7" w:rsidR="00DE0C34" w:rsidRPr="008845B1" w:rsidRDefault="00DE0C34" w:rsidP="00DE0C34">
      <w:pPr>
        <w:spacing w:after="0"/>
      </w:pPr>
      <w:r w:rsidRPr="008845B1">
        <w:t>(1) Ametiasutuse</w:t>
      </w:r>
      <w:r w:rsidR="00E32EBC">
        <w:t>s</w:t>
      </w:r>
      <w:r w:rsidRPr="008845B1">
        <w:t xml:space="preserve"> töölepingu</w:t>
      </w:r>
      <w:r w:rsidR="00E32EBC">
        <w:t xml:space="preserve"> alusel töötava</w:t>
      </w:r>
      <w:r w:rsidRPr="008845B1">
        <w:t xml:space="preserve"> </w:t>
      </w:r>
      <w:r w:rsidR="00E32EBC">
        <w:t xml:space="preserve">käesoleva seaduse § </w:t>
      </w:r>
      <w:bookmarkStart w:id="16" w:name="_Hlk159449248"/>
      <w:r w:rsidR="00E32EBC">
        <w:t>23 lõike 2 punktis 3</w:t>
      </w:r>
      <w:r w:rsidR="00E32EBC">
        <w:rPr>
          <w:rFonts w:cs="Times New Roman"/>
        </w:rPr>
        <w:t xml:space="preserve">¹ </w:t>
      </w:r>
      <w:bookmarkEnd w:id="16"/>
      <w:r w:rsidR="00E32EBC">
        <w:rPr>
          <w:rFonts w:cs="Times New Roman"/>
        </w:rPr>
        <w:t xml:space="preserve">nimetatud </w:t>
      </w:r>
      <w:r w:rsidRPr="008845B1">
        <w:t>struktuuriüksuse juhiga sõlmitaks</w:t>
      </w:r>
      <w:r w:rsidR="00FF2E03">
        <w:t>e</w:t>
      </w:r>
      <w:r w:rsidRPr="008845B1">
        <w:t xml:space="preserve"> tähtajaline tööleping kestusega viis aastat. </w:t>
      </w:r>
    </w:p>
    <w:p w14:paraId="2089AB26" w14:textId="2195ED67" w:rsidR="00DE0C34" w:rsidRDefault="00DE0C34" w:rsidP="00DE0C34">
      <w:pPr>
        <w:spacing w:after="0"/>
      </w:pPr>
      <w:r>
        <w:t xml:space="preserve">(2) Kui ametiasutus ja töötaja on käesoleva paragrahvi lõikes 1 nimetatud tähtajalise töölepingu sõlminud </w:t>
      </w:r>
      <w:r w:rsidRPr="008845B1">
        <w:t>järjest rohkem kui kaks korda</w:t>
      </w:r>
      <w:r>
        <w:t xml:space="preserve"> </w:t>
      </w:r>
      <w:r w:rsidRPr="008845B1">
        <w:t xml:space="preserve">või </w:t>
      </w:r>
      <w:r>
        <w:t xml:space="preserve">kui tema </w:t>
      </w:r>
      <w:r w:rsidRPr="008845B1">
        <w:t xml:space="preserve">tähtajalist lepingut </w:t>
      </w:r>
      <w:r>
        <w:t xml:space="preserve">on </w:t>
      </w:r>
      <w:r w:rsidRPr="008845B1">
        <w:t>pikendanud rohkem kui üks kord viie aasta jooksul, loetakse töösuhe algusest peale tähtajatuks.</w:t>
      </w:r>
      <w:r>
        <w:t>“;</w:t>
      </w:r>
    </w:p>
    <w:p w14:paraId="27539983" w14:textId="77777777" w:rsidR="00966E60" w:rsidRDefault="00966E60" w:rsidP="009A4037">
      <w:pPr>
        <w:spacing w:after="0"/>
        <w:rPr>
          <w:b/>
          <w:bCs/>
        </w:rPr>
      </w:pPr>
    </w:p>
    <w:p w14:paraId="082AEA01" w14:textId="647CABB7" w:rsidR="00750209" w:rsidRPr="00AC7CC8" w:rsidRDefault="00FB7B6E" w:rsidP="009A4037">
      <w:pPr>
        <w:spacing w:after="0"/>
      </w:pPr>
      <w:commentRangeStart w:id="17"/>
      <w:r>
        <w:rPr>
          <w:b/>
          <w:bCs/>
        </w:rPr>
        <w:t>1</w:t>
      </w:r>
      <w:r w:rsidR="009C2145">
        <w:rPr>
          <w:b/>
          <w:bCs/>
        </w:rPr>
        <w:t>9</w:t>
      </w:r>
      <w:r w:rsidR="002E0DC9">
        <w:rPr>
          <w:b/>
          <w:bCs/>
        </w:rPr>
        <w:t xml:space="preserve">) </w:t>
      </w:r>
      <w:r w:rsidR="00750209" w:rsidRPr="00AC7CC8">
        <w:t xml:space="preserve">paragrahvi 24 </w:t>
      </w:r>
      <w:r w:rsidR="00322608" w:rsidRPr="00AC7CC8">
        <w:t>lõige 1</w:t>
      </w:r>
      <w:r w:rsidR="00750209" w:rsidRPr="00AC7CC8">
        <w:t xml:space="preserve"> </w:t>
      </w:r>
      <w:commentRangeEnd w:id="17"/>
      <w:r w:rsidR="00BC37A7">
        <w:rPr>
          <w:rStyle w:val="Kommentaariviide"/>
          <w:rFonts w:eastAsia="Times New Roman" w:cs="Times New Roman"/>
          <w:lang w:eastAsia="et-EE"/>
        </w:rPr>
        <w:commentReference w:id="17"/>
      </w:r>
      <w:r w:rsidR="00750209" w:rsidRPr="00AC7CC8">
        <w:t xml:space="preserve">muudetakse ja sõnastatakse järgmiselt: </w:t>
      </w:r>
    </w:p>
    <w:p w14:paraId="4E5BF137" w14:textId="006E3640" w:rsidR="00750209" w:rsidRPr="00F8215A" w:rsidRDefault="00750209" w:rsidP="009A4037">
      <w:pPr>
        <w:spacing w:after="0"/>
      </w:pPr>
      <w:r w:rsidRPr="00F8215A">
        <w:t>„</w:t>
      </w:r>
      <w:r w:rsidR="00322608" w:rsidRPr="00F8215A">
        <w:t xml:space="preserve">(1) </w:t>
      </w:r>
      <w:r w:rsidR="007234EA" w:rsidRPr="00F8215A">
        <w:t>Ametnikule kohaldatakse töölepingu seaduse §-s 10</w:t>
      </w:r>
      <w:r w:rsidR="007234EA" w:rsidRPr="00F8215A">
        <w:rPr>
          <w:vertAlign w:val="superscript"/>
        </w:rPr>
        <w:t>1</w:t>
      </w:r>
      <w:r w:rsidR="007234EA" w:rsidRPr="00F8215A">
        <w:t xml:space="preserve"> sätestatud katseaega</w:t>
      </w:r>
      <w:r w:rsidR="00322608" w:rsidRPr="00F8215A">
        <w:t xml:space="preserve"> puudutavat regulatsiooni</w:t>
      </w:r>
      <w:r w:rsidR="007234EA" w:rsidRPr="00F8215A">
        <w:t>, arvestades käesolevas seaduses sätestatud erisusi.</w:t>
      </w:r>
      <w:r w:rsidR="00161BEC" w:rsidRPr="00F8215A">
        <w:t>“;</w:t>
      </w:r>
    </w:p>
    <w:p w14:paraId="4690D0C4" w14:textId="77777777" w:rsidR="000E63AA" w:rsidRPr="00F8215A" w:rsidRDefault="000E63AA" w:rsidP="009A4037">
      <w:pPr>
        <w:spacing w:after="0"/>
      </w:pPr>
    </w:p>
    <w:p w14:paraId="213F545E" w14:textId="0B6BBE71" w:rsidR="000E63AA" w:rsidRPr="00F8215A" w:rsidRDefault="000E63AA" w:rsidP="009A4037">
      <w:pPr>
        <w:spacing w:after="0"/>
      </w:pPr>
      <w:r w:rsidRPr="00F8215A">
        <w:rPr>
          <w:b/>
          <w:bCs/>
        </w:rPr>
        <w:t>20)</w:t>
      </w:r>
      <w:r w:rsidRPr="00F8215A">
        <w:t xml:space="preserve"> paragrahvi 24 lõige 2 muudetakse ja sõnastatakse järgmiselt:</w:t>
      </w:r>
    </w:p>
    <w:p w14:paraId="09B4558C" w14:textId="2CFCFD99" w:rsidR="000E63AA" w:rsidRPr="00F8215A" w:rsidRDefault="000E63AA" w:rsidP="009A4037">
      <w:pPr>
        <w:spacing w:after="0"/>
      </w:pPr>
      <w:r w:rsidRPr="00F8215A">
        <w:t>„(2) Ametisse nimetamise õigust omav isik võib ametnikuga kokku leppida katseaja kohaldamata jätmises või lühendamises.“;</w:t>
      </w:r>
    </w:p>
    <w:p w14:paraId="06850BFE" w14:textId="77777777" w:rsidR="00966E60" w:rsidRPr="00F8215A" w:rsidRDefault="00966E60" w:rsidP="009A4037">
      <w:pPr>
        <w:spacing w:after="0"/>
        <w:rPr>
          <w:b/>
          <w:bCs/>
        </w:rPr>
      </w:pPr>
    </w:p>
    <w:p w14:paraId="09415E78" w14:textId="21981CFD" w:rsidR="00322608" w:rsidRPr="00322608" w:rsidRDefault="009C2145" w:rsidP="009A4037">
      <w:pPr>
        <w:spacing w:after="0"/>
        <w:rPr>
          <w:b/>
          <w:bCs/>
        </w:rPr>
      </w:pPr>
      <w:r w:rsidRPr="00F8215A">
        <w:rPr>
          <w:b/>
          <w:bCs/>
        </w:rPr>
        <w:t>2</w:t>
      </w:r>
      <w:r w:rsidR="000E63AA" w:rsidRPr="00F8215A">
        <w:rPr>
          <w:b/>
          <w:bCs/>
        </w:rPr>
        <w:t>1</w:t>
      </w:r>
      <w:r w:rsidR="00322608" w:rsidRPr="00F8215A">
        <w:rPr>
          <w:b/>
          <w:bCs/>
        </w:rPr>
        <w:t xml:space="preserve">) </w:t>
      </w:r>
      <w:r w:rsidR="00322608" w:rsidRPr="00F8215A">
        <w:t>paragrahvi 24 lõi</w:t>
      </w:r>
      <w:r w:rsidR="004176F3" w:rsidRPr="00F8215A">
        <w:t>ked</w:t>
      </w:r>
      <w:r w:rsidR="00322608" w:rsidRPr="00F8215A">
        <w:t xml:space="preserve"> </w:t>
      </w:r>
      <w:bookmarkStart w:id="18" w:name="_Hlk159081654"/>
      <w:r w:rsidR="000E63AA" w:rsidRPr="00F8215A">
        <w:t>3</w:t>
      </w:r>
      <w:r w:rsidR="002F21A6" w:rsidRPr="00F8215A">
        <w:t>–</w:t>
      </w:r>
      <w:bookmarkEnd w:id="18"/>
      <w:r w:rsidR="004176F3" w:rsidRPr="00F8215A">
        <w:t>7</w:t>
      </w:r>
      <w:r w:rsidR="00322608" w:rsidRPr="00F8215A">
        <w:t xml:space="preserve"> tunnistatakse kehtetuks;</w:t>
      </w:r>
    </w:p>
    <w:p w14:paraId="119FB73F" w14:textId="77777777" w:rsidR="00966E60" w:rsidRDefault="00966E60" w:rsidP="009A4037">
      <w:pPr>
        <w:spacing w:after="0"/>
        <w:rPr>
          <w:b/>
          <w:bCs/>
        </w:rPr>
      </w:pPr>
    </w:p>
    <w:p w14:paraId="4F1C1143" w14:textId="31E76A87" w:rsidR="00155221" w:rsidRDefault="009C2145" w:rsidP="009A4037">
      <w:pPr>
        <w:spacing w:after="0"/>
      </w:pPr>
      <w:r>
        <w:rPr>
          <w:b/>
          <w:bCs/>
        </w:rPr>
        <w:t>2</w:t>
      </w:r>
      <w:r w:rsidR="000E63AA">
        <w:rPr>
          <w:b/>
          <w:bCs/>
        </w:rPr>
        <w:t>2</w:t>
      </w:r>
      <w:r w:rsidR="00750209">
        <w:rPr>
          <w:b/>
          <w:bCs/>
        </w:rPr>
        <w:t xml:space="preserve">) </w:t>
      </w:r>
      <w:r w:rsidR="00750209" w:rsidRPr="00750209">
        <w:t xml:space="preserve">paragrahvi 25 täiendatakse lõikega </w:t>
      </w:r>
      <w:r w:rsidR="00155221">
        <w:t>4</w:t>
      </w:r>
      <w:r w:rsidR="00750209" w:rsidRPr="00750209">
        <w:t xml:space="preserve"> järgmises sõnastuses: </w:t>
      </w:r>
    </w:p>
    <w:p w14:paraId="58907DF7" w14:textId="16A59679" w:rsidR="00966E60" w:rsidRDefault="00750209" w:rsidP="009A4037">
      <w:pPr>
        <w:spacing w:after="0"/>
        <w:rPr>
          <w:b/>
          <w:bCs/>
        </w:rPr>
      </w:pPr>
      <w:r w:rsidRPr="00750209">
        <w:t>„</w:t>
      </w:r>
      <w:r w:rsidR="00155221" w:rsidRPr="00155221">
        <w:t xml:space="preserve">(4) Käesoleva paragrahvi lõike 1 </w:t>
      </w:r>
      <w:r w:rsidR="00E37BD2">
        <w:t xml:space="preserve">punktides 3–5 </w:t>
      </w:r>
      <w:r w:rsidR="00155221" w:rsidRPr="00155221">
        <w:t>nimetatud andmeid ja dokumente ei pea isik esitama, kui need on kättesaadavad seaduse alusel asutatud andmekogus ning isik on andnud kirjalikku taasesitamist võimaldavas vormis nõusoleku asjakohaste andmete töötlemiseks.</w:t>
      </w:r>
      <w:r w:rsidR="0084196D">
        <w:t>“</w:t>
      </w:r>
      <w:r w:rsidR="00155221">
        <w:t>;</w:t>
      </w:r>
    </w:p>
    <w:p w14:paraId="75F6D3EB" w14:textId="77777777" w:rsidR="00273296" w:rsidRDefault="00273296" w:rsidP="009A4037">
      <w:pPr>
        <w:spacing w:after="0"/>
        <w:rPr>
          <w:b/>
          <w:bCs/>
          <w:highlight w:val="green"/>
        </w:rPr>
      </w:pPr>
    </w:p>
    <w:p w14:paraId="5BB5019D" w14:textId="36816298" w:rsidR="00966E60" w:rsidRDefault="00D437F1" w:rsidP="009A4037">
      <w:pPr>
        <w:spacing w:after="0"/>
        <w:rPr>
          <w:b/>
          <w:bCs/>
        </w:rPr>
      </w:pPr>
      <w:r>
        <w:rPr>
          <w:b/>
          <w:bCs/>
        </w:rPr>
        <w:t>2</w:t>
      </w:r>
      <w:r w:rsidR="000E63AA">
        <w:rPr>
          <w:b/>
          <w:bCs/>
        </w:rPr>
        <w:t>3</w:t>
      </w:r>
      <w:r w:rsidR="00273296" w:rsidRPr="00273296">
        <w:rPr>
          <w:b/>
          <w:bCs/>
        </w:rPr>
        <w:t xml:space="preserve">) </w:t>
      </w:r>
      <w:r w:rsidR="00273296" w:rsidRPr="00273296">
        <w:t>paragrahvi</w:t>
      </w:r>
      <w:bookmarkStart w:id="19" w:name="_Hlk158712664"/>
      <w:r w:rsidR="005D7E67" w:rsidRPr="00273296">
        <w:t xml:space="preserve"> </w:t>
      </w:r>
      <w:r w:rsidR="005D7E67" w:rsidRPr="007773D1">
        <w:t>26</w:t>
      </w:r>
      <w:r w:rsidR="00273296" w:rsidRPr="007773D1">
        <w:t xml:space="preserve"> lõike 1 punkt 8 tunnistatakse kehtetuks</w:t>
      </w:r>
      <w:bookmarkEnd w:id="19"/>
      <w:r w:rsidR="00273296" w:rsidRPr="007773D1">
        <w:t>;</w:t>
      </w:r>
    </w:p>
    <w:p w14:paraId="165D0561" w14:textId="77777777" w:rsidR="00273296" w:rsidRDefault="00273296" w:rsidP="009A4037">
      <w:pPr>
        <w:spacing w:after="0"/>
        <w:rPr>
          <w:b/>
          <w:bCs/>
        </w:rPr>
      </w:pPr>
    </w:p>
    <w:p w14:paraId="029CBB5C" w14:textId="6E1F9018" w:rsidR="00155221" w:rsidRDefault="008A75AF" w:rsidP="009A4037">
      <w:pPr>
        <w:spacing w:after="0"/>
      </w:pPr>
      <w:r>
        <w:rPr>
          <w:b/>
          <w:bCs/>
        </w:rPr>
        <w:t>2</w:t>
      </w:r>
      <w:r w:rsidR="000E63AA">
        <w:rPr>
          <w:b/>
          <w:bCs/>
        </w:rPr>
        <w:t>4</w:t>
      </w:r>
      <w:r w:rsidR="00750209" w:rsidRPr="00FD1F25">
        <w:rPr>
          <w:b/>
          <w:bCs/>
        </w:rPr>
        <w:t xml:space="preserve">) </w:t>
      </w:r>
      <w:r w:rsidR="00750209" w:rsidRPr="00FD1F25">
        <w:t>paragrahv</w:t>
      </w:r>
      <w:r w:rsidR="00FD1F25" w:rsidRPr="00FD1F25">
        <w:t>i</w:t>
      </w:r>
      <w:r w:rsidR="00750209" w:rsidRPr="00FD1F25">
        <w:t xml:space="preserve"> 30 </w:t>
      </w:r>
      <w:r w:rsidR="00FD1F25" w:rsidRPr="00FD1F25">
        <w:t xml:space="preserve">lõige 1 </w:t>
      </w:r>
      <w:r w:rsidR="00750209" w:rsidRPr="00FD1F25">
        <w:t xml:space="preserve">muudetakse ja sõnastatakse järgmiselt: </w:t>
      </w:r>
    </w:p>
    <w:p w14:paraId="3CC02656" w14:textId="247B2481" w:rsidR="00750209" w:rsidRDefault="00750209" w:rsidP="009A4037">
      <w:pPr>
        <w:spacing w:after="0"/>
      </w:pPr>
      <w:r w:rsidRPr="00FD1F25">
        <w:t>„</w:t>
      </w:r>
      <w:r w:rsidR="00155221">
        <w:t xml:space="preserve">(1) </w:t>
      </w:r>
      <w:r w:rsidR="00827040">
        <w:t>V</w:t>
      </w:r>
      <w:r w:rsidR="00E20A21" w:rsidRPr="00E20A21">
        <w:t xml:space="preserve">ahetu juht </w:t>
      </w:r>
      <w:r w:rsidR="00827040">
        <w:t xml:space="preserve">peab </w:t>
      </w:r>
      <w:r w:rsidR="00E20A21" w:rsidRPr="00E20A21">
        <w:t xml:space="preserve">temale alluva ametnikuga </w:t>
      </w:r>
      <w:r w:rsidR="00827040">
        <w:t xml:space="preserve">regulaarselt </w:t>
      </w:r>
      <w:r w:rsidR="00E20A21" w:rsidRPr="00E20A21">
        <w:t>vestluse</w:t>
      </w:r>
      <w:r w:rsidR="00827040">
        <w:t>id</w:t>
      </w:r>
      <w:r w:rsidR="00E20A21" w:rsidRPr="00E20A21">
        <w:t>, mi</w:t>
      </w:r>
      <w:r w:rsidR="00E20A21">
        <w:t>s anna</w:t>
      </w:r>
      <w:r w:rsidR="00827040">
        <w:t>vad</w:t>
      </w:r>
      <w:r w:rsidR="00E20A21">
        <w:t xml:space="preserve"> võimaluse</w:t>
      </w:r>
      <w:r w:rsidR="00E20A21" w:rsidRPr="00E20A21">
        <w:t xml:space="preserve"> hinnata ametniku töötulemusi, ametialast arengut ja koolitusvajadust ning </w:t>
      </w:r>
      <w:r w:rsidR="002F21A6">
        <w:t xml:space="preserve">mille käigus </w:t>
      </w:r>
      <w:r w:rsidR="00E20A21" w:rsidRPr="00E20A21">
        <w:t xml:space="preserve">räägitakse läbi järgmise perioodi eesmärgid, samuti annab ametnik juhile tagasisidet juhtimise kohta (edaspidi </w:t>
      </w:r>
      <w:r w:rsidR="00E20A21" w:rsidRPr="00155221">
        <w:rPr>
          <w:i/>
          <w:iCs/>
        </w:rPr>
        <w:t>arengu- ja hindamisvestlus</w:t>
      </w:r>
      <w:r w:rsidR="00E20A21" w:rsidRPr="00E20A21">
        <w:t>).</w:t>
      </w:r>
      <w:r w:rsidRPr="00FD1F25">
        <w:t>“;</w:t>
      </w:r>
    </w:p>
    <w:p w14:paraId="5659ADD3" w14:textId="77777777" w:rsidR="00966E60" w:rsidRDefault="00966E60" w:rsidP="009A4037">
      <w:pPr>
        <w:spacing w:after="0"/>
      </w:pPr>
    </w:p>
    <w:p w14:paraId="64039451" w14:textId="20905425" w:rsidR="00E20A21" w:rsidRDefault="00827040" w:rsidP="009A4037">
      <w:pPr>
        <w:spacing w:after="0"/>
        <w:rPr>
          <w:b/>
          <w:bCs/>
        </w:rPr>
      </w:pPr>
      <w:r w:rsidRPr="00F8215A">
        <w:rPr>
          <w:b/>
          <w:bCs/>
        </w:rPr>
        <w:t>2</w:t>
      </w:r>
      <w:r w:rsidR="000E63AA" w:rsidRPr="00F8215A">
        <w:rPr>
          <w:b/>
          <w:bCs/>
        </w:rPr>
        <w:t>5</w:t>
      </w:r>
      <w:r w:rsidR="00E20A21" w:rsidRPr="00F8215A">
        <w:rPr>
          <w:b/>
          <w:bCs/>
        </w:rPr>
        <w:t xml:space="preserve">) </w:t>
      </w:r>
      <w:r w:rsidR="00E20A21" w:rsidRPr="00F8215A">
        <w:t>paragrahvi 30 lõi</w:t>
      </w:r>
      <w:r w:rsidR="0080527C" w:rsidRPr="00F8215A">
        <w:t>ge</w:t>
      </w:r>
      <w:r w:rsidR="00E20A21" w:rsidRPr="00F8215A">
        <w:t xml:space="preserve"> 2 tunnistatakse kehtetuks;</w:t>
      </w:r>
    </w:p>
    <w:p w14:paraId="07C98E3E" w14:textId="77777777" w:rsidR="00E20A21" w:rsidRPr="00E20A21" w:rsidRDefault="00E20A21" w:rsidP="009A4037">
      <w:pPr>
        <w:spacing w:after="0"/>
        <w:rPr>
          <w:b/>
          <w:bCs/>
        </w:rPr>
      </w:pPr>
    </w:p>
    <w:p w14:paraId="0FF98161" w14:textId="2CF17186" w:rsidR="00CD3D32" w:rsidRDefault="00B85C58" w:rsidP="009A4037">
      <w:pPr>
        <w:spacing w:after="0"/>
      </w:pPr>
      <w:r w:rsidRPr="007773D1">
        <w:rPr>
          <w:b/>
          <w:bCs/>
        </w:rPr>
        <w:t>2</w:t>
      </w:r>
      <w:r w:rsidR="000E63AA">
        <w:rPr>
          <w:b/>
          <w:bCs/>
        </w:rPr>
        <w:t>6</w:t>
      </w:r>
      <w:r w:rsidR="00CD3D32" w:rsidRPr="007773D1">
        <w:rPr>
          <w:b/>
          <w:bCs/>
        </w:rPr>
        <w:t>)</w:t>
      </w:r>
      <w:r w:rsidR="00CD3D32" w:rsidRPr="007773D1">
        <w:t xml:space="preserve"> </w:t>
      </w:r>
      <w:bookmarkStart w:id="20" w:name="_Hlk160098137"/>
      <w:r w:rsidR="00CD3D32" w:rsidRPr="007773D1">
        <w:t xml:space="preserve">paragrahvi 33 pealkirja </w:t>
      </w:r>
      <w:r w:rsidR="00D437F1">
        <w:t xml:space="preserve">täiendatakse pärast </w:t>
      </w:r>
      <w:r w:rsidR="00CD3D32" w:rsidRPr="007773D1">
        <w:t>sõna „</w:t>
      </w:r>
      <w:r w:rsidR="000A4DFA" w:rsidRPr="002B4742">
        <w:t>A</w:t>
      </w:r>
      <w:r w:rsidR="00CD3D32" w:rsidRPr="002B4742">
        <w:t xml:space="preserve">metniku“ </w:t>
      </w:r>
      <w:r w:rsidR="002F21A6">
        <w:t>sõnadega</w:t>
      </w:r>
      <w:r w:rsidR="002F21A6" w:rsidRPr="002B4742">
        <w:t xml:space="preserve"> </w:t>
      </w:r>
      <w:r w:rsidR="00CD3D32" w:rsidRPr="002B4742">
        <w:t>„</w:t>
      </w:r>
      <w:r w:rsidR="00D437F1">
        <w:t>ja ametiasutuse töötaja</w:t>
      </w:r>
      <w:r w:rsidR="00CD3D32" w:rsidRPr="002B4742">
        <w:t>“;</w:t>
      </w:r>
    </w:p>
    <w:bookmarkEnd w:id="20"/>
    <w:p w14:paraId="0D6B8F55" w14:textId="77777777" w:rsidR="009C2145" w:rsidRDefault="009C2145" w:rsidP="009A4037">
      <w:pPr>
        <w:spacing w:after="0"/>
      </w:pPr>
    </w:p>
    <w:p w14:paraId="170DD4DE" w14:textId="42803409" w:rsidR="009C2145" w:rsidRPr="00F8215A" w:rsidRDefault="009C2145" w:rsidP="009A4037">
      <w:pPr>
        <w:spacing w:after="0"/>
      </w:pPr>
      <w:r w:rsidRPr="00F8215A">
        <w:rPr>
          <w:b/>
          <w:bCs/>
        </w:rPr>
        <w:t>2</w:t>
      </w:r>
      <w:r w:rsidR="000E63AA" w:rsidRPr="00F8215A">
        <w:rPr>
          <w:b/>
          <w:bCs/>
        </w:rPr>
        <w:t>7</w:t>
      </w:r>
      <w:r w:rsidRPr="00F8215A">
        <w:rPr>
          <w:b/>
          <w:bCs/>
        </w:rPr>
        <w:t>)</w:t>
      </w:r>
      <w:r w:rsidRPr="00F8215A">
        <w:t xml:space="preserve"> paragrahvi 33 lõige 1 muudetakse ja sõnastatakse järgmiselt:</w:t>
      </w:r>
    </w:p>
    <w:p w14:paraId="2C15CC9A" w14:textId="3CEC5AB3" w:rsidR="009C2145" w:rsidRDefault="009C2145" w:rsidP="009A4037">
      <w:pPr>
        <w:spacing w:after="0"/>
      </w:pPr>
      <w:r w:rsidRPr="00F8215A">
        <w:t>„</w:t>
      </w:r>
      <w:r w:rsidR="00DB6A1F" w:rsidRPr="00F8215A">
        <w:t xml:space="preserve">(1) </w:t>
      </w:r>
      <w:r w:rsidRPr="00F8215A">
        <w:t xml:space="preserve">Ametniku võib tähtajaliselt </w:t>
      </w:r>
      <w:commentRangeStart w:id="21"/>
      <w:r w:rsidRPr="00F8215A">
        <w:t xml:space="preserve">üle viia </w:t>
      </w:r>
      <w:commentRangeEnd w:id="21"/>
      <w:r w:rsidR="00344A8F">
        <w:rPr>
          <w:rStyle w:val="Kommentaariviide"/>
          <w:rFonts w:eastAsia="Times New Roman" w:cs="Times New Roman"/>
          <w:lang w:eastAsia="et-EE"/>
        </w:rPr>
        <w:commentReference w:id="21"/>
      </w:r>
      <w:r w:rsidRPr="00F8215A">
        <w:t>teisele ameti</w:t>
      </w:r>
      <w:r w:rsidR="00BB5917" w:rsidRPr="00F8215A">
        <w:t>- või töö</w:t>
      </w:r>
      <w:r w:rsidRPr="00F8215A">
        <w:t>kohale ühe ametiasutuse sees</w:t>
      </w:r>
      <w:r w:rsidR="00BB5917" w:rsidRPr="00F8215A">
        <w:t xml:space="preserve"> või</w:t>
      </w:r>
      <w:r w:rsidRPr="00F8215A">
        <w:t xml:space="preserve"> teise ametiasutus</w:t>
      </w:r>
      <w:r w:rsidR="00BB5917" w:rsidRPr="00F8215A">
        <w:t xml:space="preserve">se, valitsusasutuse hallatavasse asutusse, avalik-õigusliku juriidilise isiku juurde, riigi osalusega äriühingusse või rahvusvahelisse organisatsiooni </w:t>
      </w:r>
      <w:r w:rsidRPr="00F8215A">
        <w:t>eesmärgiga suurendada ametniku pädevust ja motivatsiooni või edendada koostööd asutuste vahel.</w:t>
      </w:r>
      <w:r w:rsidR="00BB5917" w:rsidRPr="00F8215A">
        <w:t>“;</w:t>
      </w:r>
    </w:p>
    <w:p w14:paraId="012683BC" w14:textId="77777777" w:rsidR="00844F9A" w:rsidRDefault="00844F9A" w:rsidP="009A4037">
      <w:pPr>
        <w:spacing w:after="0"/>
      </w:pPr>
    </w:p>
    <w:p w14:paraId="1D84566F" w14:textId="34939A75" w:rsidR="00844F9A" w:rsidRDefault="00844F9A" w:rsidP="009A4037">
      <w:pPr>
        <w:spacing w:after="0"/>
      </w:pPr>
      <w:r w:rsidRPr="00844F9A">
        <w:rPr>
          <w:b/>
          <w:bCs/>
        </w:rPr>
        <w:t>2</w:t>
      </w:r>
      <w:r w:rsidR="000E63AA">
        <w:rPr>
          <w:b/>
          <w:bCs/>
        </w:rPr>
        <w:t>8</w:t>
      </w:r>
      <w:r w:rsidRPr="00844F9A">
        <w:rPr>
          <w:b/>
          <w:bCs/>
        </w:rPr>
        <w:t>)</w:t>
      </w:r>
      <w:r>
        <w:t xml:space="preserve"> paragrahvi 33 täiendatakse lõikega 10</w:t>
      </w:r>
      <w:r w:rsidRPr="00844F9A">
        <w:rPr>
          <w:vertAlign w:val="superscript"/>
        </w:rPr>
        <w:t>1</w:t>
      </w:r>
      <w:r>
        <w:t xml:space="preserve"> järgmises sõnastuses:</w:t>
      </w:r>
    </w:p>
    <w:p w14:paraId="5417AB44" w14:textId="5899F714" w:rsidR="00844F9A" w:rsidRDefault="00844F9A" w:rsidP="009A4037">
      <w:pPr>
        <w:spacing w:after="0"/>
      </w:pPr>
      <w:r>
        <w:t>„</w:t>
      </w:r>
      <w:r w:rsidRPr="00844F9A">
        <w:t>(10</w:t>
      </w:r>
      <w:r w:rsidRPr="00844F9A">
        <w:rPr>
          <w:vertAlign w:val="superscript"/>
        </w:rPr>
        <w:t>1</w:t>
      </w:r>
      <w:r w:rsidRPr="00844F9A">
        <w:t>) Tähtajalise üleviimise võib vastuvõtva ametiasutuse</w:t>
      </w:r>
      <w:r w:rsidR="00D437F1">
        <w:t xml:space="preserve">, ametniku või ametiasutuse töötaja </w:t>
      </w:r>
      <w:r w:rsidRPr="00844F9A">
        <w:t>algatusel enne tähtaja lõppu lõpetada asjaolu tõttu, mis ei võimalda vastuvõtvas ametiasutuses teenistussuhet jätkata ja mida ei saanud enne tähtajalist üleviimist ette näha.</w:t>
      </w:r>
      <w:r>
        <w:t>“;</w:t>
      </w:r>
    </w:p>
    <w:p w14:paraId="6F8C2742" w14:textId="77777777" w:rsidR="00073C1B" w:rsidRDefault="00073C1B" w:rsidP="009A4037">
      <w:pPr>
        <w:spacing w:after="0"/>
      </w:pPr>
    </w:p>
    <w:p w14:paraId="6F484070" w14:textId="44375DCB" w:rsidR="00CD3D32" w:rsidRPr="009C2145" w:rsidRDefault="00B85C58" w:rsidP="009A4037">
      <w:pPr>
        <w:spacing w:after="0"/>
      </w:pPr>
      <w:r w:rsidRPr="009C2145">
        <w:rPr>
          <w:b/>
          <w:bCs/>
        </w:rPr>
        <w:t>2</w:t>
      </w:r>
      <w:r w:rsidR="000E63AA">
        <w:rPr>
          <w:b/>
          <w:bCs/>
        </w:rPr>
        <w:t>9</w:t>
      </w:r>
      <w:r w:rsidR="00CD3D32" w:rsidRPr="009C2145">
        <w:rPr>
          <w:b/>
          <w:bCs/>
        </w:rPr>
        <w:t>)</w:t>
      </w:r>
      <w:r w:rsidR="00CD3D32" w:rsidRPr="009C2145">
        <w:t xml:space="preserve"> paragrahvi 33 täiendatakse lõigetega 14 ja 15 järgmises sõnastuses:</w:t>
      </w:r>
    </w:p>
    <w:p w14:paraId="388A07F7" w14:textId="62340210" w:rsidR="00C32C40" w:rsidRPr="009C2145" w:rsidRDefault="00CD3D32" w:rsidP="00161BEC">
      <w:pPr>
        <w:pStyle w:val="Kehatekst"/>
        <w:spacing w:after="0"/>
        <w:ind w:left="38"/>
      </w:pPr>
      <w:r w:rsidRPr="009C2145">
        <w:t xml:space="preserve">„(14) </w:t>
      </w:r>
      <w:r w:rsidR="00C32C40" w:rsidRPr="009C2145">
        <w:t>Ametiasutuse töötajale kohaldatakse käesolevas paragrahvis sätestatu</w:t>
      </w:r>
      <w:r w:rsidR="003B4753" w:rsidRPr="009C2145">
        <w:t>t,</w:t>
      </w:r>
      <w:r w:rsidR="00C32C40" w:rsidRPr="009C2145">
        <w:t xml:space="preserve"> kui ta </w:t>
      </w:r>
      <w:r w:rsidR="003B4753" w:rsidRPr="009C2145">
        <w:t xml:space="preserve">viiakse käesoleva paragrahvi </w:t>
      </w:r>
      <w:r w:rsidR="00C32C40" w:rsidRPr="009C2145">
        <w:t>l</w:t>
      </w:r>
      <w:r w:rsidR="003B4753" w:rsidRPr="009C2145">
        <w:t>õike</w:t>
      </w:r>
      <w:r w:rsidR="00C32C40" w:rsidRPr="009C2145">
        <w:t xml:space="preserve"> 1 eesmärki täites ajutiselt </w:t>
      </w:r>
      <w:r w:rsidR="003B4753" w:rsidRPr="009C2145">
        <w:t xml:space="preserve">üle </w:t>
      </w:r>
      <w:r w:rsidR="00C32C40" w:rsidRPr="009C2145">
        <w:t>teisele ameti- või töökohale ühe ametiasutuse sees või teises ametiasutuses.</w:t>
      </w:r>
      <w:del w:id="22" w:author="Mari Käbi" w:date="2024-03-19T15:36:00Z">
        <w:r w:rsidR="009C2145" w:rsidRPr="009C2145" w:rsidDel="00943E95">
          <w:delText>“;</w:delText>
        </w:r>
      </w:del>
    </w:p>
    <w:p w14:paraId="6B3F6A4D" w14:textId="77777777" w:rsidR="00C32C40" w:rsidRDefault="00C32C40" w:rsidP="00161BEC">
      <w:pPr>
        <w:pStyle w:val="Kehatekst"/>
        <w:spacing w:after="0"/>
        <w:ind w:left="38"/>
      </w:pPr>
    </w:p>
    <w:p w14:paraId="1319CADB" w14:textId="5CE8C214" w:rsidR="00CD3D32" w:rsidRDefault="00CD3D32" w:rsidP="009A4037">
      <w:pPr>
        <w:pStyle w:val="Kehatekst"/>
        <w:spacing w:after="0"/>
        <w:ind w:left="38"/>
      </w:pPr>
      <w:r>
        <w:t>(15) K</w:t>
      </w:r>
      <w:r w:rsidR="001474F6">
        <w:t>ui avalik teenistuja</w:t>
      </w:r>
      <w:r>
        <w:t xml:space="preserve"> </w:t>
      </w:r>
      <w:r w:rsidR="001474F6">
        <w:t xml:space="preserve">viiakse </w:t>
      </w:r>
      <w:r>
        <w:t>tähtajalise</w:t>
      </w:r>
      <w:r w:rsidR="001474F6">
        <w:t>lt</w:t>
      </w:r>
      <w:r>
        <w:rPr>
          <w:spacing w:val="-12"/>
        </w:rPr>
        <w:t xml:space="preserve"> </w:t>
      </w:r>
      <w:r>
        <w:t>üle</w:t>
      </w:r>
      <w:r>
        <w:rPr>
          <w:spacing w:val="-13"/>
        </w:rPr>
        <w:t xml:space="preserve"> </w:t>
      </w:r>
      <w:bookmarkStart w:id="23" w:name="_Hlk160097463"/>
      <w:r>
        <w:t>valitsusasutuse</w:t>
      </w:r>
      <w:r>
        <w:rPr>
          <w:spacing w:val="-13"/>
        </w:rPr>
        <w:t xml:space="preserve"> </w:t>
      </w:r>
      <w:r>
        <w:t>hallatavasse</w:t>
      </w:r>
      <w:r>
        <w:rPr>
          <w:spacing w:val="-12"/>
        </w:rPr>
        <w:t xml:space="preserve"> </w:t>
      </w:r>
      <w:r>
        <w:t>asutusse,</w:t>
      </w:r>
      <w:r>
        <w:rPr>
          <w:spacing w:val="-10"/>
        </w:rPr>
        <w:t xml:space="preserve"> </w:t>
      </w:r>
      <w:r>
        <w:t>avalik-õigusliku</w:t>
      </w:r>
      <w:r>
        <w:rPr>
          <w:spacing w:val="-12"/>
        </w:rPr>
        <w:t xml:space="preserve"> </w:t>
      </w:r>
      <w:r>
        <w:t>juriidilise</w:t>
      </w:r>
      <w:r>
        <w:rPr>
          <w:spacing w:val="-12"/>
        </w:rPr>
        <w:t xml:space="preserve"> </w:t>
      </w:r>
      <w:r>
        <w:t>isiku juurde, riigi osalusega äriühingusse või rahvusvahelisse organisatsiooni</w:t>
      </w:r>
      <w:r w:rsidR="001474F6">
        <w:t>,</w:t>
      </w:r>
      <w:bookmarkEnd w:id="23"/>
      <w:r w:rsidR="001474F6" w:rsidRPr="001474F6">
        <w:t xml:space="preserve"> tagab saatev ametiasutus üleviimise tähtaja lõppedes </w:t>
      </w:r>
      <w:r w:rsidR="001474F6">
        <w:t>avalikule teenistujale</w:t>
      </w:r>
      <w:r w:rsidR="001474F6" w:rsidRPr="001474F6">
        <w:t xml:space="preserve"> vähemalt samaväärse </w:t>
      </w:r>
      <w:r w:rsidR="00F43CC9">
        <w:t>teenistus</w:t>
      </w:r>
      <w:r w:rsidR="001474F6" w:rsidRPr="001474F6">
        <w:t xml:space="preserve">koha ja põhipalga, mida maksti senisel </w:t>
      </w:r>
      <w:r w:rsidR="00F43CC9">
        <w:t>teenistus</w:t>
      </w:r>
      <w:r w:rsidR="001474F6" w:rsidRPr="001474F6">
        <w:t>kohal saatvas ametiasutuses tema tähtajalise üleviimiseni, või kui põhipalk on tõusnud, siis sellise põhipalga.</w:t>
      </w:r>
      <w:r>
        <w:t>“;</w:t>
      </w:r>
    </w:p>
    <w:p w14:paraId="6DEE52DA" w14:textId="1DBD28F7" w:rsidR="00130D68" w:rsidRDefault="00130D68" w:rsidP="009A4037">
      <w:pPr>
        <w:pStyle w:val="Kehatekst"/>
        <w:spacing w:after="0"/>
        <w:ind w:left="38"/>
      </w:pPr>
    </w:p>
    <w:p w14:paraId="2F342477" w14:textId="1AD35647" w:rsidR="00130D68" w:rsidRDefault="000E63AA" w:rsidP="009A4037">
      <w:pPr>
        <w:pStyle w:val="Kehatekst"/>
        <w:spacing w:after="0"/>
        <w:ind w:left="38"/>
      </w:pPr>
      <w:r>
        <w:rPr>
          <w:b/>
          <w:bCs/>
        </w:rPr>
        <w:t>30</w:t>
      </w:r>
      <w:r w:rsidR="00130D68" w:rsidRPr="00B85C58">
        <w:rPr>
          <w:b/>
          <w:bCs/>
        </w:rPr>
        <w:t>)</w:t>
      </w:r>
      <w:r w:rsidR="00130D68">
        <w:t xml:space="preserve"> paragrahvi 34 täiendatakse lõike</w:t>
      </w:r>
      <w:r w:rsidR="002F21A6">
        <w:t>ga</w:t>
      </w:r>
      <w:r w:rsidR="00130D68">
        <w:t xml:space="preserve"> 3 järgmises sõnastuses:</w:t>
      </w:r>
    </w:p>
    <w:p w14:paraId="5B64E77D" w14:textId="6BEDF1CD" w:rsidR="00130D68" w:rsidRDefault="00130D68" w:rsidP="009A4037">
      <w:pPr>
        <w:pStyle w:val="Kehatekst"/>
        <w:spacing w:after="0"/>
        <w:ind w:left="38"/>
      </w:pPr>
      <w:r>
        <w:t xml:space="preserve">„(3) </w:t>
      </w:r>
      <w:bookmarkStart w:id="24" w:name="para29lg6"/>
      <w:r w:rsidRPr="00130D68">
        <w:t> </w:t>
      </w:r>
      <w:bookmarkStart w:id="25" w:name="_Hlk156899505"/>
      <w:bookmarkEnd w:id="24"/>
      <w:r>
        <w:t xml:space="preserve">Ametnikule ei või maksta töölepingu seaduse § 29 lõike 5 alusel kehtestatud </w:t>
      </w:r>
      <w:r w:rsidRPr="00130D68">
        <w:t>töötasu alammäära</w:t>
      </w:r>
      <w:r>
        <w:t>st madalamat põhipalka.</w:t>
      </w:r>
      <w:r w:rsidR="00161BEC">
        <w:t>“;</w:t>
      </w:r>
      <w:bookmarkEnd w:id="25"/>
    </w:p>
    <w:p w14:paraId="11297BEB" w14:textId="18EB8F13" w:rsidR="00935D86" w:rsidRDefault="00935D86" w:rsidP="009A4037">
      <w:pPr>
        <w:pStyle w:val="Kehatekst"/>
        <w:spacing w:after="0"/>
        <w:ind w:left="38"/>
      </w:pPr>
    </w:p>
    <w:p w14:paraId="66CC1804" w14:textId="25A8B274" w:rsidR="00AD73AA" w:rsidRDefault="00BB5917" w:rsidP="009A4037">
      <w:pPr>
        <w:pStyle w:val="Kehatekst"/>
        <w:spacing w:after="0"/>
        <w:ind w:left="38"/>
      </w:pPr>
      <w:r>
        <w:rPr>
          <w:b/>
          <w:bCs/>
        </w:rPr>
        <w:t>3</w:t>
      </w:r>
      <w:r w:rsidR="000E63AA">
        <w:rPr>
          <w:b/>
          <w:bCs/>
        </w:rPr>
        <w:t>1</w:t>
      </w:r>
      <w:r w:rsidR="00AD73AA" w:rsidRPr="00B85C58">
        <w:rPr>
          <w:b/>
          <w:bCs/>
        </w:rPr>
        <w:t>)</w:t>
      </w:r>
      <w:r w:rsidR="00AD73AA">
        <w:t xml:space="preserve"> paragrahvi </w:t>
      </w:r>
      <w:bookmarkStart w:id="26" w:name="_Hlk158712900"/>
      <w:r w:rsidR="00AD73AA">
        <w:t xml:space="preserve">39 lõige 6 </w:t>
      </w:r>
      <w:bookmarkEnd w:id="26"/>
      <w:r w:rsidR="00AD73AA">
        <w:t>muudetakse ja sõnastatakse järgmiselt:</w:t>
      </w:r>
    </w:p>
    <w:p w14:paraId="75BCCF5D" w14:textId="13D047B4" w:rsidR="00AD73AA" w:rsidRDefault="00AD73AA" w:rsidP="009A4037">
      <w:pPr>
        <w:pStyle w:val="Kehatekst"/>
        <w:spacing w:after="0"/>
        <w:ind w:left="38"/>
      </w:pPr>
      <w:r>
        <w:t xml:space="preserve">„(6) </w:t>
      </w:r>
      <w:r w:rsidRPr="00AD73AA">
        <w:t xml:space="preserve">Ametiasutus </w:t>
      </w:r>
      <w:bookmarkStart w:id="27" w:name="_Hlk156900151"/>
      <w:r w:rsidRPr="00AD73AA">
        <w:t>hüvitab ületunnitöö</w:t>
      </w:r>
      <w:r>
        <w:t xml:space="preserve"> </w:t>
      </w:r>
      <w:r w:rsidRPr="00AD73AA">
        <w:t xml:space="preserve">vaba ajaga ületunnitöö ajaga võrdses ulatuses, kui ei </w:t>
      </w:r>
      <w:r w:rsidR="002F21A6">
        <w:t xml:space="preserve">lepita </w:t>
      </w:r>
      <w:r w:rsidRPr="00AD73AA">
        <w:t>kokku ületunnitöö hüvitamist rahas. Ületunnitöö hüvitamisel rahas</w:t>
      </w:r>
      <w:r>
        <w:t xml:space="preserve"> </w:t>
      </w:r>
      <w:r w:rsidR="002F21A6">
        <w:t>makstakse</w:t>
      </w:r>
      <w:r w:rsidR="002F21A6" w:rsidRPr="00AD73AA">
        <w:t xml:space="preserve"> </w:t>
      </w:r>
      <w:r w:rsidRPr="00AD73AA">
        <w:t>ametnikule 1,5-kordset põhipalka.</w:t>
      </w:r>
      <w:r w:rsidR="00161BEC">
        <w:t>“;</w:t>
      </w:r>
    </w:p>
    <w:bookmarkEnd w:id="27"/>
    <w:p w14:paraId="0F72CBE8" w14:textId="77777777" w:rsidR="009461F1" w:rsidRDefault="009461F1" w:rsidP="009A4037">
      <w:pPr>
        <w:pStyle w:val="Kehatekst"/>
        <w:spacing w:after="0"/>
        <w:ind w:left="38"/>
      </w:pPr>
    </w:p>
    <w:p w14:paraId="53E2EABD" w14:textId="0F4A3A84" w:rsidR="009B77A8" w:rsidRDefault="00BB5917" w:rsidP="009B77A8">
      <w:pPr>
        <w:spacing w:after="0"/>
      </w:pPr>
      <w:commentRangeStart w:id="28"/>
      <w:r>
        <w:rPr>
          <w:b/>
          <w:bCs/>
        </w:rPr>
        <w:t>3</w:t>
      </w:r>
      <w:r w:rsidR="000E63AA">
        <w:rPr>
          <w:b/>
          <w:bCs/>
        </w:rPr>
        <w:t>2</w:t>
      </w:r>
      <w:r w:rsidR="009B77A8" w:rsidRPr="00F93844">
        <w:rPr>
          <w:b/>
          <w:bCs/>
        </w:rPr>
        <w:t>)</w:t>
      </w:r>
      <w:r w:rsidR="009B77A8">
        <w:rPr>
          <w:b/>
          <w:bCs/>
        </w:rPr>
        <w:t xml:space="preserve"> </w:t>
      </w:r>
      <w:r w:rsidR="009B77A8">
        <w:t>seaduse 4. peatüki pealkiri muudetakse ja sõnastatakse järgmiselt:</w:t>
      </w:r>
      <w:commentRangeEnd w:id="28"/>
      <w:r w:rsidR="000D4DD0">
        <w:rPr>
          <w:rStyle w:val="Kommentaariviide"/>
          <w:rFonts w:eastAsia="Times New Roman" w:cs="Times New Roman"/>
          <w:lang w:eastAsia="et-EE"/>
        </w:rPr>
        <w:commentReference w:id="28"/>
      </w:r>
    </w:p>
    <w:p w14:paraId="2531162D" w14:textId="77777777" w:rsidR="009B77A8" w:rsidRPr="003B4753" w:rsidRDefault="009B77A8" w:rsidP="00F93844">
      <w:pPr>
        <w:spacing w:after="0"/>
        <w:jc w:val="center"/>
        <w:rPr>
          <w:b/>
          <w:bCs/>
        </w:rPr>
      </w:pPr>
      <w:r>
        <w:t>„</w:t>
      </w:r>
      <w:r w:rsidRPr="003B4753">
        <w:rPr>
          <w:b/>
          <w:bCs/>
        </w:rPr>
        <w:t>4. peatükk</w:t>
      </w:r>
    </w:p>
    <w:p w14:paraId="6A4C863A" w14:textId="6BF4B0D7" w:rsidR="009B77A8" w:rsidRDefault="009B77A8" w:rsidP="009B77A8">
      <w:pPr>
        <w:spacing w:after="0"/>
        <w:jc w:val="center"/>
      </w:pPr>
      <w:r w:rsidRPr="003B4753">
        <w:rPr>
          <w:b/>
          <w:bCs/>
        </w:rPr>
        <w:t>Ametniku ja ametiasutuse töötaja õigused</w:t>
      </w:r>
      <w:r>
        <w:t>“;</w:t>
      </w:r>
    </w:p>
    <w:p w14:paraId="6BFBFF35" w14:textId="77777777" w:rsidR="00BA0E0A" w:rsidRDefault="00BA0E0A" w:rsidP="009B77A8">
      <w:pPr>
        <w:spacing w:after="0"/>
        <w:jc w:val="center"/>
      </w:pPr>
    </w:p>
    <w:p w14:paraId="6E374335" w14:textId="4173216C" w:rsidR="00BA0E0A" w:rsidRPr="00BA0E0A" w:rsidRDefault="00BB5917" w:rsidP="00F93844">
      <w:pPr>
        <w:spacing w:after="0"/>
        <w:jc w:val="left"/>
      </w:pPr>
      <w:r>
        <w:rPr>
          <w:b/>
          <w:bCs/>
        </w:rPr>
        <w:t>3</w:t>
      </w:r>
      <w:r w:rsidR="000E63AA">
        <w:rPr>
          <w:b/>
          <w:bCs/>
        </w:rPr>
        <w:t>3</w:t>
      </w:r>
      <w:r w:rsidR="00BA0E0A" w:rsidRPr="00F93844">
        <w:rPr>
          <w:b/>
          <w:bCs/>
        </w:rPr>
        <w:t>)</w:t>
      </w:r>
      <w:r w:rsidR="00BA0E0A">
        <w:rPr>
          <w:b/>
          <w:bCs/>
        </w:rPr>
        <w:t xml:space="preserve"> </w:t>
      </w:r>
      <w:r w:rsidR="00BA0E0A" w:rsidRPr="00F93844">
        <w:t>paragrahvi</w:t>
      </w:r>
      <w:r w:rsidR="00BA0E0A">
        <w:rPr>
          <w:b/>
          <w:bCs/>
        </w:rPr>
        <w:t xml:space="preserve"> </w:t>
      </w:r>
      <w:r w:rsidR="00BA0E0A" w:rsidRPr="00F93844">
        <w:t>43 lõiget 2 täiendatakse pärast sõna „ametniku“ sõnadega „ja ametiasutuse töötaja“;</w:t>
      </w:r>
    </w:p>
    <w:p w14:paraId="72B774B0" w14:textId="43542B34" w:rsidR="009B77A8" w:rsidRPr="00F93844" w:rsidRDefault="009B77A8" w:rsidP="009A4037">
      <w:pPr>
        <w:pStyle w:val="Kehatekst"/>
        <w:spacing w:after="0"/>
        <w:ind w:left="38"/>
        <w:rPr>
          <w:b/>
          <w:bCs/>
        </w:rPr>
      </w:pPr>
    </w:p>
    <w:p w14:paraId="5657C96B" w14:textId="69EFCC6F" w:rsidR="008B7641" w:rsidRDefault="009E2B37" w:rsidP="009A4037">
      <w:pPr>
        <w:pStyle w:val="Kehatekst"/>
        <w:spacing w:after="0"/>
        <w:ind w:left="38"/>
      </w:pPr>
      <w:r>
        <w:rPr>
          <w:b/>
          <w:bCs/>
        </w:rPr>
        <w:t>3</w:t>
      </w:r>
      <w:r w:rsidR="000E63AA">
        <w:rPr>
          <w:b/>
          <w:bCs/>
        </w:rPr>
        <w:t>4</w:t>
      </w:r>
      <w:r w:rsidR="00DC584D">
        <w:rPr>
          <w:b/>
          <w:bCs/>
        </w:rPr>
        <w:t xml:space="preserve">) </w:t>
      </w:r>
      <w:r w:rsidR="00DC584D" w:rsidRPr="009461F1">
        <w:t>paragrahvi 49 lõi</w:t>
      </w:r>
      <w:r w:rsidR="00DC584D">
        <w:t xml:space="preserve">ge 12 </w:t>
      </w:r>
      <w:r w:rsidR="008B7641">
        <w:t>muudetakse ja sõnastatakse järgmiselt:</w:t>
      </w:r>
    </w:p>
    <w:p w14:paraId="0EF5EAE3" w14:textId="4AB0A76F" w:rsidR="00E957D0" w:rsidRPr="00E957D0" w:rsidRDefault="00976E19" w:rsidP="00431A61">
      <w:pPr>
        <w:pStyle w:val="Kehatekst"/>
        <w:spacing w:after="0"/>
        <w:ind w:left="38"/>
      </w:pPr>
      <w:r>
        <w:t>„</w:t>
      </w:r>
      <w:r w:rsidR="008B7641" w:rsidRPr="00431A61">
        <w:t>(12)</w:t>
      </w:r>
      <w:r w:rsidR="008B7641">
        <w:rPr>
          <w:b/>
          <w:bCs/>
        </w:rPr>
        <w:t xml:space="preserve"> </w:t>
      </w:r>
      <w:r w:rsidR="008B7641" w:rsidRPr="00431A61">
        <w:t>Kui ametnik on saanud viga või haigestunud seoses teenistusülesannete täitmisega tema vastu toime</w:t>
      </w:r>
      <w:r>
        <w:t xml:space="preserve"> </w:t>
      </w:r>
      <w:r w:rsidR="008B7641" w:rsidRPr="00431A61">
        <w:t xml:space="preserve">pandud ründe, tema poolt süüteo tõkestamise, päästesündmuse lahendamise või ohu tõrjumise tagajärjel, kannab tema ravi- ja ravimikulud </w:t>
      </w:r>
      <w:r w:rsidR="008B7641" w:rsidRPr="008B7641">
        <w:t>ning raviga seotud muud kulud</w:t>
      </w:r>
      <w:r w:rsidR="008B7641" w:rsidRPr="00431A61">
        <w:t xml:space="preserve"> riik.</w:t>
      </w:r>
      <w:r w:rsidR="008B7641">
        <w:t xml:space="preserve"> </w:t>
      </w:r>
      <w:r w:rsidR="00E957D0" w:rsidRPr="007773D1">
        <w:t>Raviga seotud kuludeks loetakse eelkõige sõidukulu raviasutusse ja tagasi, piiratud liikumisvõime korral ühe saatja sõidukulu raviasutusse ja tagasi, statsionaarsel ravil viibimise korral sõidukulu raviasutusse ja tagasi ning majutuskulu raviasutuse asukohas.“;</w:t>
      </w:r>
    </w:p>
    <w:p w14:paraId="5BFEB78C" w14:textId="77777777" w:rsidR="00DC584D" w:rsidRPr="00E957D0" w:rsidRDefault="00DC584D" w:rsidP="009A4037">
      <w:pPr>
        <w:pStyle w:val="Kehatekst"/>
        <w:spacing w:after="0"/>
        <w:ind w:left="38"/>
      </w:pPr>
    </w:p>
    <w:p w14:paraId="6C6E18B1" w14:textId="3BF82C36" w:rsidR="009461F1" w:rsidRPr="009461F1" w:rsidRDefault="009E2B37" w:rsidP="009A4037">
      <w:pPr>
        <w:pStyle w:val="Kehatekst"/>
        <w:spacing w:after="0"/>
        <w:ind w:left="38"/>
        <w:rPr>
          <w:b/>
          <w:bCs/>
        </w:rPr>
      </w:pPr>
      <w:r>
        <w:rPr>
          <w:b/>
          <w:bCs/>
        </w:rPr>
        <w:t>3</w:t>
      </w:r>
      <w:r w:rsidR="000E63AA">
        <w:rPr>
          <w:b/>
          <w:bCs/>
        </w:rPr>
        <w:t>5</w:t>
      </w:r>
      <w:r w:rsidR="009461F1" w:rsidRPr="009461F1">
        <w:rPr>
          <w:b/>
          <w:bCs/>
        </w:rPr>
        <w:t>)</w:t>
      </w:r>
      <w:r w:rsidR="009461F1">
        <w:rPr>
          <w:b/>
          <w:bCs/>
        </w:rPr>
        <w:t xml:space="preserve"> </w:t>
      </w:r>
      <w:bookmarkStart w:id="29" w:name="_Hlk159503080"/>
      <w:r w:rsidR="009461F1" w:rsidRPr="009461F1">
        <w:t>paragrahvi 49 lõike 14 punkti 1 täiendatakse pärast sõna „toime“ sõnaga „tahtliku“;</w:t>
      </w:r>
    </w:p>
    <w:bookmarkEnd w:id="29"/>
    <w:p w14:paraId="5137615B" w14:textId="77777777" w:rsidR="00FC4337" w:rsidRDefault="00FC4337" w:rsidP="009A4037">
      <w:pPr>
        <w:pStyle w:val="Kehatekst"/>
        <w:spacing w:after="0"/>
        <w:ind w:left="38"/>
      </w:pPr>
    </w:p>
    <w:p w14:paraId="725C21FF" w14:textId="2CC9EAC1" w:rsidR="009C3095" w:rsidRDefault="009E2B37" w:rsidP="000B5B9F">
      <w:pPr>
        <w:pStyle w:val="Kehatekst"/>
        <w:spacing w:after="0"/>
        <w:ind w:left="38"/>
      </w:pPr>
      <w:r>
        <w:rPr>
          <w:b/>
          <w:bCs/>
        </w:rPr>
        <w:t>3</w:t>
      </w:r>
      <w:r w:rsidR="000E63AA">
        <w:rPr>
          <w:b/>
          <w:bCs/>
        </w:rPr>
        <w:t>6</w:t>
      </w:r>
      <w:r w:rsidR="00FC4337" w:rsidRPr="007773D1">
        <w:rPr>
          <w:b/>
          <w:bCs/>
        </w:rPr>
        <w:t>)</w:t>
      </w:r>
      <w:r w:rsidR="00FC4337" w:rsidRPr="007773D1">
        <w:t xml:space="preserve"> </w:t>
      </w:r>
      <w:bookmarkStart w:id="30" w:name="_Hlk158563761"/>
      <w:r w:rsidR="009C3095">
        <w:t xml:space="preserve">paragrahvi 57 </w:t>
      </w:r>
      <w:bookmarkEnd w:id="30"/>
      <w:r w:rsidR="009C3095">
        <w:t>täiendatakse lõi</w:t>
      </w:r>
      <w:r w:rsidR="00C10F02">
        <w:t>k</w:t>
      </w:r>
      <w:r w:rsidR="009C3095">
        <w:t>ega 1</w:t>
      </w:r>
      <w:r w:rsidR="009C3095" w:rsidRPr="009C3095">
        <w:rPr>
          <w:vertAlign w:val="superscript"/>
        </w:rPr>
        <w:t>1</w:t>
      </w:r>
      <w:r w:rsidR="009C3095">
        <w:t xml:space="preserve"> </w:t>
      </w:r>
      <w:r w:rsidR="00FF26A5">
        <w:t xml:space="preserve"> </w:t>
      </w:r>
      <w:r w:rsidR="009C3095">
        <w:t>järgmises sõnastuses:</w:t>
      </w:r>
    </w:p>
    <w:p w14:paraId="25609B3A" w14:textId="77777777" w:rsidR="00C10F02" w:rsidRDefault="009C3095" w:rsidP="009A4037">
      <w:pPr>
        <w:spacing w:after="0"/>
      </w:pPr>
      <w:r>
        <w:t>„(1</w:t>
      </w:r>
      <w:r w:rsidRPr="009C3095">
        <w:rPr>
          <w:vertAlign w:val="superscript"/>
        </w:rPr>
        <w:t>1</w:t>
      </w:r>
      <w:r w:rsidR="00FC4337" w:rsidRPr="00FC4337">
        <w:t>)</w:t>
      </w:r>
      <w:r w:rsidR="00FC4337" w:rsidRPr="00FC4337">
        <w:rPr>
          <w:rFonts w:ascii="Source Sans Pro" w:hAnsi="Source Sans Pro"/>
          <w:color w:val="173148"/>
        </w:rPr>
        <w:t xml:space="preserve"> </w:t>
      </w:r>
      <w:r w:rsidR="00FC4337" w:rsidRPr="00FC4337">
        <w:t xml:space="preserve">Kui ametnikust asendajat ei ole võimalik määrata, võib ülesanded anda ka </w:t>
      </w:r>
      <w:r w:rsidR="0061515A">
        <w:t xml:space="preserve">ametiasutuse </w:t>
      </w:r>
      <w:r w:rsidR="00FC4337" w:rsidRPr="00FC4337">
        <w:t>töötajale, kes vastab ametnikule ja asendatavale ametikohale esitatavatele nõuetele.</w:t>
      </w:r>
      <w:r w:rsidR="00C10F02">
        <w:t>“;</w:t>
      </w:r>
    </w:p>
    <w:p w14:paraId="473DF8F2" w14:textId="77777777" w:rsidR="003960E4" w:rsidRDefault="003960E4" w:rsidP="009A4037">
      <w:pPr>
        <w:spacing w:after="0"/>
      </w:pPr>
    </w:p>
    <w:p w14:paraId="4A6DBE6B" w14:textId="0DD78392" w:rsidR="00C40B66" w:rsidRDefault="00AB132A" w:rsidP="009A4037">
      <w:pPr>
        <w:spacing w:after="0"/>
      </w:pPr>
      <w:r w:rsidRPr="003960E4">
        <w:rPr>
          <w:b/>
          <w:bCs/>
        </w:rPr>
        <w:t>3</w:t>
      </w:r>
      <w:r w:rsidR="000E63AA">
        <w:rPr>
          <w:b/>
          <w:bCs/>
        </w:rPr>
        <w:t>7</w:t>
      </w:r>
      <w:r w:rsidR="00C10F02" w:rsidRPr="003960E4">
        <w:rPr>
          <w:b/>
          <w:bCs/>
        </w:rPr>
        <w:t>)</w:t>
      </w:r>
      <w:r w:rsidR="00C10F02">
        <w:t xml:space="preserve"> paragrahvi 57 täiendatakse lõikega 7 järgmises sõnastuses:</w:t>
      </w:r>
    </w:p>
    <w:p w14:paraId="0F3EF78B" w14:textId="157C6B47" w:rsidR="009C3095" w:rsidRDefault="00C10F02" w:rsidP="009A4037">
      <w:pPr>
        <w:spacing w:after="0"/>
      </w:pPr>
      <w:r>
        <w:t>„</w:t>
      </w:r>
      <w:r w:rsidR="00FF26A5">
        <w:t>(</w:t>
      </w:r>
      <w:r>
        <w:t>7</w:t>
      </w:r>
      <w:r w:rsidR="00FF26A5">
        <w:t>)</w:t>
      </w:r>
      <w:r w:rsidR="00FF26A5" w:rsidRPr="00FF26A5">
        <w:t xml:space="preserve"> </w:t>
      </w:r>
      <w:r w:rsidR="00FF26A5" w:rsidRPr="00585685">
        <w:t xml:space="preserve">Käesolevas </w:t>
      </w:r>
      <w:r w:rsidR="00FF26A5">
        <w:t>paragrahvis</w:t>
      </w:r>
      <w:r w:rsidR="00FF26A5" w:rsidRPr="00585685">
        <w:t xml:space="preserve"> sätestatut kohaldatakse</w:t>
      </w:r>
      <w:r w:rsidR="00FF26A5">
        <w:t xml:space="preserve"> puuduva ametniku ülesandeid täitva töötaja suhtes.</w:t>
      </w:r>
      <w:r w:rsidR="00467233">
        <w:t>“</w:t>
      </w:r>
      <w:r w:rsidR="00161BEC">
        <w:t>;</w:t>
      </w:r>
    </w:p>
    <w:p w14:paraId="595BEED0" w14:textId="77777777" w:rsidR="00825A76" w:rsidRDefault="00825A76" w:rsidP="009A4037">
      <w:pPr>
        <w:spacing w:after="0"/>
      </w:pPr>
    </w:p>
    <w:p w14:paraId="5672B096" w14:textId="30DCE22E" w:rsidR="00825A76" w:rsidRDefault="00825A76" w:rsidP="00825A76">
      <w:pPr>
        <w:spacing w:after="0"/>
      </w:pPr>
      <w:r w:rsidRPr="00230B6A">
        <w:rPr>
          <w:b/>
          <w:bCs/>
        </w:rPr>
        <w:t>3</w:t>
      </w:r>
      <w:r w:rsidR="000E63AA">
        <w:rPr>
          <w:b/>
          <w:bCs/>
        </w:rPr>
        <w:t>8</w:t>
      </w:r>
      <w:r w:rsidRPr="00230B6A">
        <w:rPr>
          <w:b/>
          <w:bCs/>
        </w:rPr>
        <w:t>)</w:t>
      </w:r>
      <w:r>
        <w:t xml:space="preserve"> paragrahvi 61 lõiget 5 täiendatakse kolmanda lausega järgmises sõnastuses:</w:t>
      </w:r>
    </w:p>
    <w:p w14:paraId="08ED3EB7" w14:textId="77777777" w:rsidR="00825A76" w:rsidRDefault="00825A76" w:rsidP="00825A76">
      <w:pPr>
        <w:spacing w:after="0"/>
      </w:pPr>
      <w:r>
        <w:t>„</w:t>
      </w:r>
      <w:bookmarkStart w:id="31" w:name="_Hlk157104575"/>
      <w:r>
        <w:t>Erakorralistel asjaoludel võib kalendriaasta jooksul muutuvpalka ametniku põhipalgale lisaks maksta kuni 30 protsenti ametniku aastasest põhipalgast, kui ametiasutus on sellised muutuvpalga maksmise tingimused palgajuhendis sätestanud</w:t>
      </w:r>
      <w:bookmarkEnd w:id="31"/>
      <w:r>
        <w:t>.“;</w:t>
      </w:r>
    </w:p>
    <w:p w14:paraId="56838604" w14:textId="77777777" w:rsidR="00AD1E9A" w:rsidRDefault="00AD1E9A" w:rsidP="009A4037">
      <w:pPr>
        <w:spacing w:after="0"/>
      </w:pPr>
    </w:p>
    <w:p w14:paraId="4B7B8AE8" w14:textId="4D45A4D3" w:rsidR="00DD09A4" w:rsidRDefault="00825A76" w:rsidP="009A4037">
      <w:pPr>
        <w:spacing w:after="0"/>
      </w:pPr>
      <w:r>
        <w:rPr>
          <w:b/>
          <w:bCs/>
        </w:rPr>
        <w:t>3</w:t>
      </w:r>
      <w:r w:rsidR="000E63AA">
        <w:rPr>
          <w:b/>
          <w:bCs/>
        </w:rPr>
        <w:t>9</w:t>
      </w:r>
      <w:r w:rsidR="005C48B3" w:rsidRPr="00230B6A">
        <w:rPr>
          <w:b/>
          <w:bCs/>
        </w:rPr>
        <w:t>)</w:t>
      </w:r>
      <w:r w:rsidR="005C48B3">
        <w:t xml:space="preserve"> </w:t>
      </w:r>
      <w:bookmarkStart w:id="32" w:name="_Hlk159503055"/>
      <w:r w:rsidR="00DD09A4">
        <w:t>paragrahvi 6</w:t>
      </w:r>
      <w:r w:rsidR="0094281E">
        <w:t>1</w:t>
      </w:r>
      <w:r w:rsidR="00DD09A4">
        <w:t xml:space="preserve"> täiendatakse lõikega 8 järgmises sõnastuses:</w:t>
      </w:r>
      <w:bookmarkEnd w:id="32"/>
    </w:p>
    <w:p w14:paraId="78A010B1" w14:textId="7EBE3EDF" w:rsidR="00AD1E9A" w:rsidRDefault="009E2B37" w:rsidP="009A4037">
      <w:pPr>
        <w:spacing w:after="0"/>
      </w:pPr>
      <w:r>
        <w:t>„</w:t>
      </w:r>
      <w:r w:rsidRPr="003960E4">
        <w:t xml:space="preserve">(8) </w:t>
      </w:r>
      <w:r w:rsidR="00A372C3" w:rsidRPr="003960E4">
        <w:t>Käesolevas paragrahvis sätestatust lähtub ametiasutus ka ametiasutuse töötajale tööülesannete täitmise eest töötasu maksmisel.</w:t>
      </w:r>
      <w:r>
        <w:t>“</w:t>
      </w:r>
      <w:r w:rsidR="003B4753">
        <w:t>;</w:t>
      </w:r>
    </w:p>
    <w:p w14:paraId="7820CF2B" w14:textId="77777777" w:rsidR="003960E4" w:rsidRDefault="003960E4" w:rsidP="009A4037">
      <w:pPr>
        <w:spacing w:after="0"/>
      </w:pPr>
    </w:p>
    <w:p w14:paraId="6EC4C383" w14:textId="1CCC41B8" w:rsidR="003960E4" w:rsidRDefault="000E63AA" w:rsidP="009A4037">
      <w:pPr>
        <w:spacing w:after="0"/>
      </w:pPr>
      <w:r>
        <w:rPr>
          <w:b/>
          <w:bCs/>
        </w:rPr>
        <w:t>40</w:t>
      </w:r>
      <w:r w:rsidR="003960E4" w:rsidRPr="00BB5917">
        <w:rPr>
          <w:b/>
          <w:bCs/>
        </w:rPr>
        <w:t>)</w:t>
      </w:r>
      <w:r w:rsidR="003960E4" w:rsidRPr="00BB5917">
        <w:t xml:space="preserve"> paragrahvi 63 lõiget 1 täiendatakse pärast sõna „ametikohale“ sõnaga „ või </w:t>
      </w:r>
      <w:r w:rsidR="00826A06" w:rsidRPr="00BB5917">
        <w:t>töökohale</w:t>
      </w:r>
      <w:r w:rsidR="003960E4" w:rsidRPr="00BB5917">
        <w:t>“;</w:t>
      </w:r>
    </w:p>
    <w:p w14:paraId="1420C574" w14:textId="77777777" w:rsidR="004078A8" w:rsidRDefault="004078A8" w:rsidP="009A4037">
      <w:pPr>
        <w:spacing w:after="0"/>
      </w:pPr>
    </w:p>
    <w:p w14:paraId="073326FF" w14:textId="5BD7D608" w:rsidR="004078A8" w:rsidRDefault="00BB5917" w:rsidP="004078A8">
      <w:pPr>
        <w:spacing w:after="0"/>
      </w:pPr>
      <w:r>
        <w:rPr>
          <w:b/>
          <w:bCs/>
        </w:rPr>
        <w:t>4</w:t>
      </w:r>
      <w:r w:rsidR="000E63AA">
        <w:rPr>
          <w:b/>
          <w:bCs/>
        </w:rPr>
        <w:t>1</w:t>
      </w:r>
      <w:r w:rsidR="004078A8" w:rsidRPr="00230B6A">
        <w:rPr>
          <w:b/>
          <w:bCs/>
        </w:rPr>
        <w:t>)</w:t>
      </w:r>
      <w:r w:rsidR="004078A8">
        <w:t xml:space="preserve"> seadust </w:t>
      </w:r>
      <w:bookmarkStart w:id="33" w:name="_Hlk158713279"/>
      <w:r w:rsidR="004078A8">
        <w:t>täiendatakse §-ga 64</w:t>
      </w:r>
      <w:r w:rsidR="004078A8" w:rsidRPr="007D029A">
        <w:rPr>
          <w:vertAlign w:val="superscript"/>
        </w:rPr>
        <w:t>1</w:t>
      </w:r>
      <w:r w:rsidR="004078A8">
        <w:t xml:space="preserve"> </w:t>
      </w:r>
      <w:bookmarkEnd w:id="33"/>
      <w:r w:rsidR="004078A8">
        <w:t>järgmises sõnastuses:</w:t>
      </w:r>
    </w:p>
    <w:p w14:paraId="66E2E6FD" w14:textId="21A3AB89" w:rsidR="004078A8" w:rsidRDefault="004078A8" w:rsidP="009A4037">
      <w:pPr>
        <w:spacing w:after="0"/>
        <w:rPr>
          <w:b/>
          <w:bCs/>
        </w:rPr>
      </w:pPr>
      <w:r>
        <w:t xml:space="preserve"> „</w:t>
      </w:r>
      <w:r w:rsidRPr="004078A8">
        <w:rPr>
          <w:b/>
          <w:bCs/>
        </w:rPr>
        <w:t>§ 64</w:t>
      </w:r>
      <w:r w:rsidRPr="004078A8">
        <w:rPr>
          <w:b/>
          <w:bCs/>
          <w:vertAlign w:val="superscript"/>
        </w:rPr>
        <w:t>1</w:t>
      </w:r>
      <w:r w:rsidRPr="004078A8">
        <w:rPr>
          <w:b/>
          <w:bCs/>
        </w:rPr>
        <w:t xml:space="preserve">. </w:t>
      </w:r>
      <w:bookmarkStart w:id="34" w:name="_Hlk157105924"/>
      <w:r w:rsidRPr="004078A8">
        <w:rPr>
          <w:b/>
          <w:bCs/>
        </w:rPr>
        <w:t>Palga tagastamise nõude aegumine</w:t>
      </w:r>
      <w:bookmarkEnd w:id="34"/>
    </w:p>
    <w:p w14:paraId="3BC450DD" w14:textId="4938DDD0" w:rsidR="004078A8" w:rsidRPr="004078A8" w:rsidRDefault="004078A8" w:rsidP="009A4037">
      <w:pPr>
        <w:spacing w:after="0"/>
      </w:pPr>
      <w:bookmarkStart w:id="35" w:name="_Hlk157105954"/>
      <w:r>
        <w:t xml:space="preserve">Ametiasutuse </w:t>
      </w:r>
      <w:r w:rsidRPr="004078A8">
        <w:t xml:space="preserve">nõue </w:t>
      </w:r>
      <w:r>
        <w:t>palga</w:t>
      </w:r>
      <w:r w:rsidRPr="004078A8">
        <w:t xml:space="preserve"> ja muude t</w:t>
      </w:r>
      <w:r>
        <w:t>eenistus</w:t>
      </w:r>
      <w:r w:rsidRPr="004078A8">
        <w:t xml:space="preserve">suhtest tulenevate rahaliste nõuete tagastamiseks aegub 12 kuu jooksul arvates ajast, mil </w:t>
      </w:r>
      <w:r>
        <w:t>ametnik</w:t>
      </w:r>
      <w:r w:rsidRPr="004078A8">
        <w:t xml:space="preserve"> on saanud </w:t>
      </w:r>
      <w:r>
        <w:t>palka,</w:t>
      </w:r>
      <w:r w:rsidRPr="004078A8">
        <w:t xml:space="preserve"> </w:t>
      </w:r>
      <w:r>
        <w:t xml:space="preserve">palga </w:t>
      </w:r>
      <w:r w:rsidRPr="004078A8">
        <w:t>ettemakse</w:t>
      </w:r>
      <w:r>
        <w:t xml:space="preserve"> või muud käesolevas seaduses nimetatud hüvitist või tasu</w:t>
      </w:r>
      <w:bookmarkEnd w:id="35"/>
      <w:r w:rsidRPr="004078A8">
        <w:t>.</w:t>
      </w:r>
      <w:r w:rsidR="00901A6E">
        <w:t>“;</w:t>
      </w:r>
    </w:p>
    <w:p w14:paraId="6072AE79" w14:textId="77777777" w:rsidR="00966E60" w:rsidRDefault="00966E60" w:rsidP="009A4037">
      <w:pPr>
        <w:spacing w:after="0"/>
        <w:rPr>
          <w:b/>
          <w:bCs/>
        </w:rPr>
      </w:pPr>
    </w:p>
    <w:p w14:paraId="3F051158" w14:textId="506137BE" w:rsidR="00337302" w:rsidRDefault="00BB5917" w:rsidP="009A4037">
      <w:pPr>
        <w:spacing w:after="0"/>
        <w:rPr>
          <w:b/>
          <w:bCs/>
        </w:rPr>
      </w:pPr>
      <w:r>
        <w:rPr>
          <w:b/>
          <w:bCs/>
        </w:rPr>
        <w:t>4</w:t>
      </w:r>
      <w:r w:rsidR="000E63AA">
        <w:rPr>
          <w:b/>
          <w:bCs/>
        </w:rPr>
        <w:t>2</w:t>
      </w:r>
      <w:r w:rsidR="00337302">
        <w:rPr>
          <w:b/>
          <w:bCs/>
        </w:rPr>
        <w:t xml:space="preserve">) </w:t>
      </w:r>
      <w:r w:rsidR="00337302" w:rsidRPr="00337302">
        <w:t>paragrahvi 65</w:t>
      </w:r>
      <w:r w:rsidR="00337302">
        <w:t xml:space="preserve"> lõiget 1 </w:t>
      </w:r>
      <w:r w:rsidR="00901A6E">
        <w:t xml:space="preserve">täiendatakse pärast </w:t>
      </w:r>
      <w:r w:rsidR="008B7641">
        <w:t xml:space="preserve">sõnu </w:t>
      </w:r>
      <w:r w:rsidR="00901A6E">
        <w:t xml:space="preserve">„Ametniku põhipalk“ </w:t>
      </w:r>
      <w:r w:rsidR="008B7641">
        <w:t xml:space="preserve">sõnadega </w:t>
      </w:r>
      <w:r w:rsidR="00901A6E">
        <w:t>„ja ametiasutuse töötaja töötasu“;</w:t>
      </w:r>
    </w:p>
    <w:p w14:paraId="0A4B2E50" w14:textId="77777777" w:rsidR="00337302" w:rsidRDefault="00337302" w:rsidP="009A4037">
      <w:pPr>
        <w:spacing w:after="0"/>
        <w:rPr>
          <w:b/>
          <w:bCs/>
        </w:rPr>
      </w:pPr>
    </w:p>
    <w:p w14:paraId="278BEA2C" w14:textId="47E0CE2F" w:rsidR="00901A6E" w:rsidRDefault="00BB5917" w:rsidP="009A4037">
      <w:pPr>
        <w:spacing w:after="0"/>
      </w:pPr>
      <w:r>
        <w:rPr>
          <w:b/>
          <w:bCs/>
        </w:rPr>
        <w:t>4</w:t>
      </w:r>
      <w:r w:rsidR="000E63AA">
        <w:rPr>
          <w:b/>
          <w:bCs/>
        </w:rPr>
        <w:t>3</w:t>
      </w:r>
      <w:r w:rsidR="00901A6E">
        <w:rPr>
          <w:b/>
          <w:bCs/>
        </w:rPr>
        <w:t xml:space="preserve">) </w:t>
      </w:r>
      <w:r w:rsidR="00901A6E" w:rsidRPr="00337302">
        <w:t>paragrahvi 65</w:t>
      </w:r>
      <w:r w:rsidR="00901A6E">
        <w:t xml:space="preserve"> täiendatakse lõi</w:t>
      </w:r>
      <w:r w:rsidR="00976E19">
        <w:t>g</w:t>
      </w:r>
      <w:r w:rsidR="00901A6E">
        <w:t>e</w:t>
      </w:r>
      <w:r w:rsidR="00C2674A">
        <w:t>te</w:t>
      </w:r>
      <w:r w:rsidR="00901A6E">
        <w:t>ga 2</w:t>
      </w:r>
      <w:r w:rsidR="00901A6E" w:rsidRPr="00901A6E">
        <w:rPr>
          <w:vertAlign w:val="superscript"/>
        </w:rPr>
        <w:t>1</w:t>
      </w:r>
      <w:r w:rsidR="003B4753">
        <w:t>–</w:t>
      </w:r>
      <w:r w:rsidR="00C2674A">
        <w:t>2</w:t>
      </w:r>
      <w:r w:rsidR="00856416">
        <w:rPr>
          <w:rFonts w:cs="Times New Roman"/>
          <w:vertAlign w:val="superscript"/>
        </w:rPr>
        <w:t>3</w:t>
      </w:r>
      <w:r w:rsidR="00C2674A">
        <w:t xml:space="preserve"> </w:t>
      </w:r>
      <w:r w:rsidR="00901A6E">
        <w:t>järgmises sõnastuses:</w:t>
      </w:r>
    </w:p>
    <w:p w14:paraId="185DEB60" w14:textId="7B937E1E" w:rsidR="00C2674A" w:rsidRDefault="00901A6E" w:rsidP="009A4037">
      <w:pPr>
        <w:spacing w:after="0"/>
      </w:pPr>
      <w:r>
        <w:t>„(2</w:t>
      </w:r>
      <w:r w:rsidRPr="00901A6E">
        <w:rPr>
          <w:vertAlign w:val="superscript"/>
        </w:rPr>
        <w:t>1</w:t>
      </w:r>
      <w:r>
        <w:t xml:space="preserve">) Ametiasutise töötaja töötasu ja tema muu tööülesannetest tulenev tulu </w:t>
      </w:r>
      <w:r w:rsidRPr="00901A6E">
        <w:t>kogusummana eelmise kalendriaasta kohta avalikustatakse avaliku teenistuse kesksel veebilehel hiljemalt 1. mail.</w:t>
      </w:r>
    </w:p>
    <w:p w14:paraId="5BFB4ED1" w14:textId="5DF6391B" w:rsidR="002B7ABE" w:rsidRPr="00F8215A" w:rsidRDefault="00C2674A" w:rsidP="009A4037">
      <w:pPr>
        <w:spacing w:after="0"/>
      </w:pPr>
      <w:r>
        <w:t>(2</w:t>
      </w:r>
      <w:r w:rsidRPr="00C2674A">
        <w:rPr>
          <w:vertAlign w:val="superscript"/>
        </w:rPr>
        <w:t>2</w:t>
      </w:r>
      <w:r>
        <w:t xml:space="preserve">) </w:t>
      </w:r>
      <w:r w:rsidRPr="00C2674A">
        <w:t>Lisaks käesoleva paragrahvi lõigetes 1</w:t>
      </w:r>
      <w:r>
        <w:t>–</w:t>
      </w:r>
      <w:r w:rsidRPr="00C2674A">
        <w:t>2</w:t>
      </w:r>
      <w:r w:rsidR="00E90911">
        <w:rPr>
          <w:vertAlign w:val="superscript"/>
        </w:rPr>
        <w:t>1</w:t>
      </w:r>
      <w:r w:rsidRPr="00C2674A">
        <w:t xml:space="preserve"> nimetatud andmetele avalikustatakse ka </w:t>
      </w:r>
      <w:r w:rsidR="00446041">
        <w:t xml:space="preserve">ametiasutuse töötaja </w:t>
      </w:r>
      <w:r w:rsidRPr="00C2674A">
        <w:t xml:space="preserve">teenistusgrupp ja -tase ning nendele vastavad </w:t>
      </w:r>
      <w:r w:rsidRPr="009C1550">
        <w:t>tööväärtuspunktid</w:t>
      </w:r>
      <w:r w:rsidRPr="00C2674A">
        <w:t xml:space="preserve"> või nende puudumise</w:t>
      </w:r>
      <w:r w:rsidR="00976E19">
        <w:t xml:space="preserve"> korra</w:t>
      </w:r>
      <w:r w:rsidRPr="00C2674A">
        <w:t xml:space="preserve">l ametinimetus vastavalt Rahvusvahelise Tööorganisatsiooni rahvusvahelisele </w:t>
      </w:r>
      <w:r w:rsidRPr="00F8215A">
        <w:t>ametite klassifikaatorile.</w:t>
      </w:r>
    </w:p>
    <w:p w14:paraId="37D025CE" w14:textId="5863FFCA" w:rsidR="00901A6E" w:rsidRDefault="002B7ABE" w:rsidP="009A4037">
      <w:pPr>
        <w:spacing w:after="0"/>
        <w:rPr>
          <w:b/>
          <w:bCs/>
        </w:rPr>
      </w:pPr>
      <w:bookmarkStart w:id="36" w:name="_Hlk159507667"/>
      <w:r w:rsidRPr="00F8215A">
        <w:t>(2</w:t>
      </w:r>
      <w:r w:rsidRPr="00F8215A">
        <w:rPr>
          <w:rFonts w:cs="Times New Roman"/>
        </w:rPr>
        <w:t xml:space="preserve">³) Tööväärtuspunktid käesoleva seaduse tähenduses on </w:t>
      </w:r>
      <w:bookmarkStart w:id="37" w:name="_Hlk160003397"/>
      <w:r w:rsidR="009C1550" w:rsidRPr="00F8215A">
        <w:rPr>
          <w:rFonts w:cs="Times New Roman"/>
        </w:rPr>
        <w:t xml:space="preserve">ameti- või töökoha töö kvantitatiivne punktiline väärtus, mis tuleneb </w:t>
      </w:r>
      <w:r w:rsidR="003B4753" w:rsidRPr="00F8215A">
        <w:rPr>
          <w:rFonts w:cs="Times New Roman"/>
        </w:rPr>
        <w:t xml:space="preserve">käesoleva seaduse </w:t>
      </w:r>
      <w:r w:rsidR="009C1550" w:rsidRPr="00F8215A">
        <w:rPr>
          <w:rFonts w:cs="Times New Roman"/>
        </w:rPr>
        <w:t>§ 10 l</w:t>
      </w:r>
      <w:r w:rsidR="003B4753" w:rsidRPr="00F8215A">
        <w:rPr>
          <w:rFonts w:cs="Times New Roman"/>
        </w:rPr>
        <w:t>õike</w:t>
      </w:r>
      <w:r w:rsidR="009C1550" w:rsidRPr="00F8215A">
        <w:rPr>
          <w:rFonts w:cs="Times New Roman"/>
        </w:rPr>
        <w:t xml:space="preserve"> 1 p</w:t>
      </w:r>
      <w:r w:rsidR="003B4753" w:rsidRPr="00F8215A">
        <w:rPr>
          <w:rFonts w:cs="Times New Roman"/>
        </w:rPr>
        <w:t>unkti</w:t>
      </w:r>
      <w:r w:rsidR="009C1550" w:rsidRPr="00F8215A">
        <w:rPr>
          <w:rFonts w:cs="Times New Roman"/>
        </w:rPr>
        <w:t xml:space="preserve"> 4 alusel läbi</w:t>
      </w:r>
      <w:r w:rsidR="00976E19">
        <w:rPr>
          <w:rFonts w:cs="Times New Roman"/>
        </w:rPr>
        <w:t xml:space="preserve"> </w:t>
      </w:r>
      <w:r w:rsidR="009C1550" w:rsidRPr="00F8215A">
        <w:rPr>
          <w:rFonts w:cs="Times New Roman"/>
        </w:rPr>
        <w:t>viidud teenistuskohtade liigitamisest ja nende hindamisest.</w:t>
      </w:r>
      <w:bookmarkEnd w:id="36"/>
      <w:r w:rsidR="00BB5917" w:rsidRPr="00F8215A">
        <w:rPr>
          <w:rFonts w:cs="Times New Roman"/>
        </w:rPr>
        <w:t xml:space="preserve"> Igale teenistuskoha klassifikaatori tasemele vastab kindel punkti</w:t>
      </w:r>
      <w:r w:rsidR="00F8215A" w:rsidRPr="00F8215A">
        <w:rPr>
          <w:rFonts w:cs="Times New Roman"/>
        </w:rPr>
        <w:t xml:space="preserve">line </w:t>
      </w:r>
      <w:r w:rsidR="00BB5917" w:rsidRPr="00F8215A">
        <w:rPr>
          <w:rFonts w:cs="Times New Roman"/>
        </w:rPr>
        <w:t>väärtus, mis aitab muuta erineva sisu ja vastutusega tööd omavahel võrreldavaks.</w:t>
      </w:r>
      <w:bookmarkEnd w:id="37"/>
      <w:r w:rsidR="00576754" w:rsidRPr="00F8215A">
        <w:rPr>
          <w:rFonts w:cs="Times New Roman"/>
        </w:rPr>
        <w:t>“;</w:t>
      </w:r>
    </w:p>
    <w:p w14:paraId="2664ADBF" w14:textId="77777777" w:rsidR="00901A6E" w:rsidRDefault="00901A6E" w:rsidP="009A4037">
      <w:pPr>
        <w:spacing w:after="0"/>
        <w:rPr>
          <w:b/>
          <w:bCs/>
        </w:rPr>
      </w:pPr>
    </w:p>
    <w:p w14:paraId="172ADFA3" w14:textId="27613D9A" w:rsidR="00750209" w:rsidRDefault="00512BBD" w:rsidP="009A4037">
      <w:pPr>
        <w:spacing w:after="0"/>
      </w:pPr>
      <w:r>
        <w:rPr>
          <w:b/>
          <w:bCs/>
        </w:rPr>
        <w:t>4</w:t>
      </w:r>
      <w:r w:rsidR="000E63AA">
        <w:rPr>
          <w:b/>
          <w:bCs/>
        </w:rPr>
        <w:t>4</w:t>
      </w:r>
      <w:r w:rsidR="00750209">
        <w:rPr>
          <w:b/>
          <w:bCs/>
        </w:rPr>
        <w:t xml:space="preserve">) </w:t>
      </w:r>
      <w:r w:rsidR="00750209" w:rsidRPr="00750209">
        <w:t xml:space="preserve">paragrahvi 87 lõikes 1 asendatakse </w:t>
      </w:r>
      <w:r w:rsidR="002B7ABE">
        <w:t>sõna</w:t>
      </w:r>
      <w:r w:rsidR="002B7ABE" w:rsidRPr="00750209">
        <w:t xml:space="preserve"> </w:t>
      </w:r>
      <w:r w:rsidR="00750209" w:rsidRPr="00750209">
        <w:t xml:space="preserve">„kirjaliku“ </w:t>
      </w:r>
      <w:r w:rsidR="002B7ABE">
        <w:t>sõnadega</w:t>
      </w:r>
      <w:r w:rsidR="002B7ABE" w:rsidRPr="00750209">
        <w:t xml:space="preserve"> </w:t>
      </w:r>
      <w:r w:rsidR="00750209" w:rsidRPr="00750209">
        <w:t>„kirjalikku taasesitamist võimaldavas vormis esitatud“</w:t>
      </w:r>
      <w:r w:rsidR="00DE077C">
        <w:t>;</w:t>
      </w:r>
    </w:p>
    <w:p w14:paraId="08D6A176" w14:textId="77777777" w:rsidR="00DE077C" w:rsidRDefault="00DE077C" w:rsidP="009A4037">
      <w:pPr>
        <w:spacing w:after="0"/>
      </w:pPr>
    </w:p>
    <w:p w14:paraId="104205A4" w14:textId="58850A45" w:rsidR="00DE077C" w:rsidRDefault="00512BBD" w:rsidP="009A4037">
      <w:pPr>
        <w:spacing w:after="0"/>
      </w:pPr>
      <w:r>
        <w:rPr>
          <w:b/>
          <w:bCs/>
        </w:rPr>
        <w:t>4</w:t>
      </w:r>
      <w:r w:rsidR="000E63AA">
        <w:rPr>
          <w:b/>
          <w:bCs/>
        </w:rPr>
        <w:t>5</w:t>
      </w:r>
      <w:r w:rsidR="00DE077C">
        <w:rPr>
          <w:b/>
          <w:bCs/>
        </w:rPr>
        <w:t xml:space="preserve">) </w:t>
      </w:r>
      <w:bookmarkStart w:id="38" w:name="_Hlk158713450"/>
      <w:r w:rsidR="00DE077C">
        <w:t xml:space="preserve">seadust täiendatakse </w:t>
      </w:r>
      <w:r w:rsidR="000F69AD" w:rsidRPr="00F8215A">
        <w:rPr>
          <w:rFonts w:cs="Times New Roman"/>
        </w:rPr>
        <w:t>§</w:t>
      </w:r>
      <w:r w:rsidR="000F69AD">
        <w:rPr>
          <w:rFonts w:cs="Times New Roman"/>
        </w:rPr>
        <w:t>-</w:t>
      </w:r>
      <w:r w:rsidR="00DE077C">
        <w:t>ga 91</w:t>
      </w:r>
      <w:r w:rsidR="00DE077C" w:rsidRPr="00DE077C">
        <w:rPr>
          <w:vertAlign w:val="superscript"/>
        </w:rPr>
        <w:t>1</w:t>
      </w:r>
      <w:r w:rsidR="00DE077C">
        <w:t xml:space="preserve"> </w:t>
      </w:r>
      <w:bookmarkEnd w:id="38"/>
      <w:r w:rsidR="00DE077C">
        <w:t>järgmises sõnastuses:</w:t>
      </w:r>
    </w:p>
    <w:p w14:paraId="2F9EB159" w14:textId="34225BD2" w:rsidR="00DE077C" w:rsidRDefault="00DE077C" w:rsidP="009A4037">
      <w:pPr>
        <w:spacing w:after="0"/>
        <w:rPr>
          <w:b/>
          <w:bCs/>
        </w:rPr>
      </w:pPr>
      <w:r>
        <w:t>„</w:t>
      </w:r>
      <w:r w:rsidRPr="00A22517">
        <w:rPr>
          <w:b/>
          <w:bCs/>
        </w:rPr>
        <w:t>§ 91</w:t>
      </w:r>
      <w:r w:rsidRPr="00A22517">
        <w:rPr>
          <w:b/>
          <w:bCs/>
          <w:vertAlign w:val="superscript"/>
        </w:rPr>
        <w:t>1</w:t>
      </w:r>
      <w:r w:rsidRPr="00A22517">
        <w:rPr>
          <w:b/>
          <w:bCs/>
        </w:rPr>
        <w:t xml:space="preserve">. </w:t>
      </w:r>
      <w:r w:rsidR="00A22517" w:rsidRPr="00A22517">
        <w:rPr>
          <w:b/>
          <w:bCs/>
        </w:rPr>
        <w:t>Teenistusest vabastamine katseajal ametniku soovil</w:t>
      </w:r>
    </w:p>
    <w:p w14:paraId="3F3823E5" w14:textId="77777777" w:rsidR="00A22517" w:rsidRDefault="00A22517" w:rsidP="009A4037">
      <w:pPr>
        <w:spacing w:after="0"/>
        <w:rPr>
          <w:b/>
          <w:bCs/>
        </w:rPr>
      </w:pPr>
    </w:p>
    <w:p w14:paraId="4FE815B8" w14:textId="45B8E7A1" w:rsidR="00AE51C4" w:rsidRDefault="00AE51C4" w:rsidP="00AE51C4">
      <w:pPr>
        <w:spacing w:after="0"/>
      </w:pPr>
      <w:r>
        <w:t xml:space="preserve">(1) </w:t>
      </w:r>
      <w:r w:rsidR="00A22517" w:rsidRPr="00A22517">
        <w:t xml:space="preserve">Ametnik vabastatakse teenistusest </w:t>
      </w:r>
      <w:r w:rsidR="00A22517">
        <w:t xml:space="preserve">katseajal </w:t>
      </w:r>
      <w:r w:rsidR="00A22517" w:rsidRPr="00A22517">
        <w:t>tema enda algatusel</w:t>
      </w:r>
      <w:r>
        <w:t xml:space="preserve">, kui ametnik leiab, et </w:t>
      </w:r>
      <w:r w:rsidRPr="00AE51C4">
        <w:t>tema töökogemus, teadmised ja oskused ei vasta piisavalt teenistusülesannete</w:t>
      </w:r>
      <w:r>
        <w:t xml:space="preserve"> </w:t>
      </w:r>
      <w:r w:rsidRPr="00AE51C4">
        <w:t>täitmiseks kehtestatud nõuetele.</w:t>
      </w:r>
    </w:p>
    <w:p w14:paraId="1AD43FA4" w14:textId="00C7263E" w:rsidR="00B80A43" w:rsidRPr="00A22517" w:rsidRDefault="00B80A43" w:rsidP="00A22517">
      <w:pPr>
        <w:spacing w:after="0"/>
      </w:pPr>
      <w:r>
        <w:lastRenderedPageBreak/>
        <w:t>(2) Ametniku algatusel katseajal teenistusest vabastamisele kohaldatakse käesoleva seaduse § 87 lõigetes 1 ja 3–6 sätestatut. Taotlus teenistusest vabastamiseks tuleb esitada hiljemalt katseaja viimasel päeval ja vähemalt 15 kalendripäeva enne soovitud vabastamise päeva.“</w:t>
      </w:r>
      <w:r w:rsidR="00856416">
        <w:t>;</w:t>
      </w:r>
    </w:p>
    <w:p w14:paraId="23DC7001" w14:textId="77777777" w:rsidR="009C35E4" w:rsidRDefault="009C35E4" w:rsidP="00230B6A">
      <w:pPr>
        <w:spacing w:after="0"/>
      </w:pPr>
    </w:p>
    <w:p w14:paraId="79A5558B" w14:textId="5A207EC7" w:rsidR="00DB6A1F" w:rsidRPr="00F8215A" w:rsidRDefault="00B9593C" w:rsidP="00230B6A">
      <w:pPr>
        <w:spacing w:after="0"/>
      </w:pPr>
      <w:r w:rsidRPr="00F8215A">
        <w:rPr>
          <w:b/>
          <w:bCs/>
        </w:rPr>
        <w:t>4</w:t>
      </w:r>
      <w:r w:rsidR="000E63AA" w:rsidRPr="00F8215A">
        <w:rPr>
          <w:b/>
          <w:bCs/>
        </w:rPr>
        <w:t>6</w:t>
      </w:r>
      <w:r w:rsidRPr="00F8215A">
        <w:rPr>
          <w:b/>
          <w:bCs/>
        </w:rPr>
        <w:t>)</w:t>
      </w:r>
      <w:r w:rsidRPr="00F8215A">
        <w:t xml:space="preserve"> </w:t>
      </w:r>
      <w:r w:rsidR="00642C1D" w:rsidRPr="00F8215A">
        <w:t>paragrahvi 98</w:t>
      </w:r>
      <w:r w:rsidR="0094660D">
        <w:t xml:space="preserve"> </w:t>
      </w:r>
      <w:r w:rsidR="00DB6A1F" w:rsidRPr="00F8215A">
        <w:t>pealkiri muudetakse ja sõnastatakse järgmiselt:</w:t>
      </w:r>
    </w:p>
    <w:p w14:paraId="69D6B2CF" w14:textId="03F1C3DC" w:rsidR="00BB5917" w:rsidRDefault="00DB6A1F" w:rsidP="00230B6A">
      <w:pPr>
        <w:spacing w:after="0"/>
      </w:pPr>
      <w:r w:rsidRPr="00F8215A">
        <w:t>„</w:t>
      </w:r>
      <w:r w:rsidRPr="00F8215A">
        <w:rPr>
          <w:b/>
          <w:bCs/>
        </w:rPr>
        <w:t>§ 98. Ametniku või töötaja tähtajatu üleviimine</w:t>
      </w:r>
      <w:r w:rsidRPr="00F8215A">
        <w:t>“</w:t>
      </w:r>
      <w:r w:rsidR="00642C1D" w:rsidRPr="00F8215A">
        <w:t>;</w:t>
      </w:r>
    </w:p>
    <w:p w14:paraId="1E7C3A92" w14:textId="77777777" w:rsidR="00B9593C" w:rsidRDefault="00B9593C" w:rsidP="00230B6A">
      <w:pPr>
        <w:spacing w:after="0"/>
      </w:pPr>
    </w:p>
    <w:p w14:paraId="31228208" w14:textId="02CF3DC9" w:rsidR="00C465B8" w:rsidRPr="00F8215A" w:rsidRDefault="00C465B8" w:rsidP="00230B6A">
      <w:pPr>
        <w:spacing w:after="0"/>
      </w:pPr>
      <w:r w:rsidRPr="00F8215A">
        <w:rPr>
          <w:b/>
          <w:bCs/>
        </w:rPr>
        <w:t>4</w:t>
      </w:r>
      <w:r w:rsidR="000E63AA" w:rsidRPr="00F8215A">
        <w:rPr>
          <w:b/>
          <w:bCs/>
        </w:rPr>
        <w:t>7</w:t>
      </w:r>
      <w:r w:rsidRPr="00F8215A">
        <w:rPr>
          <w:b/>
          <w:bCs/>
        </w:rPr>
        <w:t>)</w:t>
      </w:r>
      <w:r w:rsidRPr="00F8215A">
        <w:t xml:space="preserve"> paragrahvi 98 täiendatakse lõikega </w:t>
      </w:r>
      <w:r w:rsidR="00287A14" w:rsidRPr="00F8215A">
        <w:t>7</w:t>
      </w:r>
      <w:r w:rsidRPr="00F8215A">
        <w:rPr>
          <w:vertAlign w:val="superscript"/>
        </w:rPr>
        <w:t>1</w:t>
      </w:r>
      <w:r w:rsidRPr="00F8215A">
        <w:t xml:space="preserve"> järgmises sõnastuses:</w:t>
      </w:r>
    </w:p>
    <w:p w14:paraId="117F17BB" w14:textId="5587D86B" w:rsidR="00C465B8" w:rsidRPr="00F8215A" w:rsidRDefault="00C465B8" w:rsidP="00230B6A">
      <w:pPr>
        <w:spacing w:after="0"/>
      </w:pPr>
      <w:r w:rsidRPr="00F8215A">
        <w:t>„</w:t>
      </w:r>
      <w:r w:rsidR="0094660D">
        <w:t>(</w:t>
      </w:r>
      <w:r w:rsidR="0094660D" w:rsidRPr="00F8215A">
        <w:t>7</w:t>
      </w:r>
      <w:r w:rsidR="0094660D" w:rsidRPr="00F8215A">
        <w:rPr>
          <w:vertAlign w:val="superscript"/>
        </w:rPr>
        <w:t>1</w:t>
      </w:r>
      <w:r w:rsidR="0094660D">
        <w:t xml:space="preserve">) </w:t>
      </w:r>
      <w:r w:rsidR="00287A14" w:rsidRPr="00F8215A">
        <w:t>Ametnik viiakse tähtajatult teisele töökohale üle või töötaja viiakse tähtajatult teisele ametikohale üle, kui tema ametikoht muudetakse käesoleva seaduse § 11 lõikes 1 nimetatud teenistuskohtade koosseisus töökohaks või töökoht ametikohaks ning ametnik või töötaja on § 16 alusel osalenud konkursil ja nõustub ameti- või töökohale asuma.“;</w:t>
      </w:r>
    </w:p>
    <w:p w14:paraId="1CBDC8FB" w14:textId="77777777" w:rsidR="00C465B8" w:rsidRPr="00F8215A" w:rsidRDefault="00C465B8" w:rsidP="00230B6A">
      <w:pPr>
        <w:spacing w:after="0"/>
      </w:pPr>
    </w:p>
    <w:p w14:paraId="18C5071B" w14:textId="4066DBF7" w:rsidR="00C465B8" w:rsidRPr="00F8215A" w:rsidRDefault="00B9593C" w:rsidP="00C465B8">
      <w:pPr>
        <w:spacing w:after="0"/>
      </w:pPr>
      <w:r w:rsidRPr="00F8215A">
        <w:rPr>
          <w:b/>
          <w:bCs/>
        </w:rPr>
        <w:t>4</w:t>
      </w:r>
      <w:r w:rsidR="000E63AA" w:rsidRPr="00F8215A">
        <w:rPr>
          <w:b/>
          <w:bCs/>
        </w:rPr>
        <w:t>8</w:t>
      </w:r>
      <w:r w:rsidRPr="00F8215A">
        <w:rPr>
          <w:b/>
          <w:bCs/>
        </w:rPr>
        <w:t>)</w:t>
      </w:r>
      <w:r w:rsidRPr="00F8215A">
        <w:t xml:space="preserve"> </w:t>
      </w:r>
      <w:r w:rsidR="000E1134" w:rsidRPr="00F8215A">
        <w:t>paragrahvi 98 lõiked 8 ja 9 muudetakse ja sõnastatakse järgmiselt:</w:t>
      </w:r>
    </w:p>
    <w:p w14:paraId="51D22170" w14:textId="77777777" w:rsidR="000E1134" w:rsidRPr="00F8215A" w:rsidRDefault="000E1134" w:rsidP="000E1134">
      <w:pPr>
        <w:spacing w:after="0"/>
      </w:pPr>
      <w:r w:rsidRPr="00F8215A">
        <w:t>„(8) Kui ametnik või töötaja viiakse tähtajatult üle, siis tema teenistussuhe ei lõpe ja kasutamata jäänud aegumata põhipuhkuse eest hüvitist ei maksta ning puhkuse arvestus jätkub teisel teenistuskohal või teises ametiasutuses. Sellisel juhul on ametnikul või töötajal õigus saada puhkust alates üleviimise päevast.</w:t>
      </w:r>
    </w:p>
    <w:p w14:paraId="094715F7" w14:textId="16D14BAB" w:rsidR="00735517" w:rsidRDefault="000E1134" w:rsidP="000E1134">
      <w:pPr>
        <w:spacing w:after="0"/>
      </w:pPr>
      <w:r w:rsidRPr="00F8215A">
        <w:t>(9) Ametnik või töötaja vabastatakse seniselt teenistuskohalt päeval, mis vahetult eelneb teisele teenistuskohale asumiseks määratud päevale.“;</w:t>
      </w:r>
    </w:p>
    <w:p w14:paraId="0DBD7AFB" w14:textId="77777777" w:rsidR="009C35E4" w:rsidRPr="00F8215A" w:rsidRDefault="009C35E4" w:rsidP="00230B6A">
      <w:pPr>
        <w:spacing w:after="0"/>
      </w:pPr>
    </w:p>
    <w:p w14:paraId="370DDCBD" w14:textId="47B9FDC1" w:rsidR="00517719" w:rsidRDefault="00BC7904" w:rsidP="00FC6672">
      <w:pPr>
        <w:spacing w:after="160" w:line="252" w:lineRule="auto"/>
      </w:pPr>
      <w:r>
        <w:rPr>
          <w:b/>
          <w:bCs/>
        </w:rPr>
        <w:t>4</w:t>
      </w:r>
      <w:r w:rsidR="000E63AA">
        <w:rPr>
          <w:b/>
          <w:bCs/>
        </w:rPr>
        <w:t>9</w:t>
      </w:r>
      <w:r w:rsidR="00517719">
        <w:rPr>
          <w:b/>
          <w:bCs/>
        </w:rPr>
        <w:t xml:space="preserve">) </w:t>
      </w:r>
      <w:r w:rsidR="004674CA" w:rsidRPr="00750209">
        <w:t xml:space="preserve">paragrahvi </w:t>
      </w:r>
      <w:r w:rsidR="004674CA">
        <w:t>101</w:t>
      </w:r>
      <w:r w:rsidR="004674CA" w:rsidRPr="00750209">
        <w:t xml:space="preserve"> lõike 1 </w:t>
      </w:r>
      <w:r w:rsidR="004674CA">
        <w:t xml:space="preserve">sissejuhatavas lauseosas </w:t>
      </w:r>
      <w:r w:rsidR="004674CA" w:rsidRPr="00750209">
        <w:t xml:space="preserve">asendatakse </w:t>
      </w:r>
      <w:r w:rsidR="004674CA">
        <w:t>sõna „</w:t>
      </w:r>
      <w:r w:rsidR="004674CA" w:rsidRPr="004674CA">
        <w:t>teenistusstaaž</w:t>
      </w:r>
      <w:r w:rsidR="004674CA">
        <w:t xml:space="preserve">“ </w:t>
      </w:r>
      <w:r w:rsidR="00BA2EE5">
        <w:t xml:space="preserve">sõnadega </w:t>
      </w:r>
      <w:r w:rsidR="004674CA">
        <w:t>„</w:t>
      </w:r>
      <w:r w:rsidR="004674CA" w:rsidRPr="004674CA">
        <w:t>teenistussuhe ametiasutuses</w:t>
      </w:r>
      <w:r w:rsidR="004674CA">
        <w:t>“;</w:t>
      </w:r>
    </w:p>
    <w:p w14:paraId="3D180069" w14:textId="0A7262B3" w:rsidR="00693F6D" w:rsidRPr="00BF1D5C" w:rsidRDefault="000E63AA" w:rsidP="00693F6D">
      <w:pPr>
        <w:spacing w:after="0"/>
      </w:pPr>
      <w:r>
        <w:rPr>
          <w:b/>
          <w:bCs/>
        </w:rPr>
        <w:t>50</w:t>
      </w:r>
      <w:r w:rsidR="00693F6D" w:rsidRPr="00BF1D5C">
        <w:rPr>
          <w:b/>
          <w:bCs/>
        </w:rPr>
        <w:t>)</w:t>
      </w:r>
      <w:r w:rsidR="00693F6D" w:rsidRPr="00BF1D5C">
        <w:t xml:space="preserve"> paragrahvi 102 täiendatakse lõikega 5 järgmises sõnastuses:</w:t>
      </w:r>
    </w:p>
    <w:p w14:paraId="5330650B" w14:textId="5BA87C02" w:rsidR="00693F6D" w:rsidRDefault="00693F6D" w:rsidP="00693F6D">
      <w:pPr>
        <w:spacing w:after="0"/>
      </w:pPr>
      <w:r w:rsidRPr="00BF1D5C">
        <w:t xml:space="preserve">„(5) Ametnikule võib teenistusest </w:t>
      </w:r>
      <w:commentRangeStart w:id="39"/>
      <w:r w:rsidRPr="00BF1D5C">
        <w:t xml:space="preserve">lahkumisel </w:t>
      </w:r>
      <w:commentRangeEnd w:id="39"/>
      <w:r w:rsidR="00C01AA4">
        <w:rPr>
          <w:rStyle w:val="Kommentaariviide"/>
          <w:rFonts w:eastAsia="Times New Roman" w:cs="Times New Roman"/>
          <w:lang w:eastAsia="et-EE"/>
        </w:rPr>
        <w:commentReference w:id="39"/>
      </w:r>
      <w:r w:rsidRPr="00BF1D5C">
        <w:t>maksta lahkumishüvitist kuni ametniku kolme kuu põhipalga ulatuses. Lahkumishüvitist ei maksta, kui ametnik vabastatakse teenistusest käesoleva seaduse § 91, 94 või 95 alusel.“;</w:t>
      </w:r>
      <w:r>
        <w:t xml:space="preserve"> </w:t>
      </w:r>
    </w:p>
    <w:p w14:paraId="744A8794" w14:textId="77777777" w:rsidR="00693F6D" w:rsidRDefault="00693F6D" w:rsidP="00693F6D">
      <w:pPr>
        <w:spacing w:after="0"/>
      </w:pPr>
    </w:p>
    <w:p w14:paraId="4F2FDDC8" w14:textId="041BB8A9" w:rsidR="007406FD" w:rsidRDefault="009E13C7" w:rsidP="00FC6672">
      <w:pPr>
        <w:spacing w:after="160" w:line="252" w:lineRule="auto"/>
      </w:pPr>
      <w:r>
        <w:rPr>
          <w:b/>
          <w:bCs/>
        </w:rPr>
        <w:t>5</w:t>
      </w:r>
      <w:r w:rsidR="000E63AA">
        <w:rPr>
          <w:b/>
          <w:bCs/>
        </w:rPr>
        <w:t>1</w:t>
      </w:r>
      <w:r w:rsidR="007406FD" w:rsidRPr="007406FD">
        <w:rPr>
          <w:b/>
          <w:bCs/>
        </w:rPr>
        <w:t>)</w:t>
      </w:r>
      <w:r w:rsidR="007406FD">
        <w:t xml:space="preserve"> </w:t>
      </w:r>
      <w:r w:rsidR="004F7648" w:rsidRPr="004F7648">
        <w:t xml:space="preserve">seaduse </w:t>
      </w:r>
      <w:r w:rsidR="004F7648">
        <w:t>14</w:t>
      </w:r>
      <w:r w:rsidR="004F7648" w:rsidRPr="004F7648">
        <w:t xml:space="preserve">. peatükki täiendatakse </w:t>
      </w:r>
      <w:r w:rsidR="004F7648">
        <w:t>1</w:t>
      </w:r>
      <w:r w:rsidR="004F7648" w:rsidRPr="004F7648">
        <w:rPr>
          <w:vertAlign w:val="superscript"/>
        </w:rPr>
        <w:t>2</w:t>
      </w:r>
      <w:r w:rsidR="004F7648" w:rsidRPr="004F7648">
        <w:t>. jaoga järgmises sõnastuses:</w:t>
      </w:r>
    </w:p>
    <w:p w14:paraId="7F3DF8F5" w14:textId="44A7043A" w:rsidR="00702542" w:rsidRDefault="002616EF" w:rsidP="00702542">
      <w:pPr>
        <w:spacing w:after="160" w:line="252" w:lineRule="auto"/>
        <w:jc w:val="center"/>
        <w:rPr>
          <w:b/>
          <w:bCs/>
        </w:rPr>
      </w:pPr>
      <w:r w:rsidRPr="00F8215A">
        <w:t>„</w:t>
      </w:r>
      <w:r w:rsidR="00702542">
        <w:rPr>
          <w:b/>
          <w:bCs/>
        </w:rPr>
        <w:t>1</w:t>
      </w:r>
      <w:r w:rsidR="00702542" w:rsidRPr="00702542">
        <w:rPr>
          <w:b/>
          <w:bCs/>
          <w:vertAlign w:val="superscript"/>
        </w:rPr>
        <w:t>2</w:t>
      </w:r>
      <w:r w:rsidR="00702542" w:rsidRPr="00702542">
        <w:rPr>
          <w:b/>
          <w:bCs/>
        </w:rPr>
        <w:t>. jagu</w:t>
      </w:r>
    </w:p>
    <w:p w14:paraId="543EF1B5" w14:textId="56346B04" w:rsidR="00702542" w:rsidRDefault="00702542" w:rsidP="00702542">
      <w:pPr>
        <w:spacing w:after="160" w:line="252" w:lineRule="auto"/>
        <w:jc w:val="center"/>
        <w:rPr>
          <w:b/>
          <w:bCs/>
        </w:rPr>
      </w:pPr>
      <w:r>
        <w:rPr>
          <w:b/>
          <w:bCs/>
        </w:rPr>
        <w:t>Muud rakendussätted</w:t>
      </w:r>
    </w:p>
    <w:p w14:paraId="538300A9" w14:textId="3328C2D5" w:rsidR="00955A90" w:rsidRDefault="00955A90" w:rsidP="00FC6672">
      <w:pPr>
        <w:spacing w:after="160" w:line="252" w:lineRule="auto"/>
        <w:rPr>
          <w:b/>
          <w:bCs/>
        </w:rPr>
      </w:pPr>
      <w:bookmarkStart w:id="40" w:name="_Hlk158378922"/>
      <w:commentRangeStart w:id="41"/>
      <w:r w:rsidRPr="004F7648">
        <w:rPr>
          <w:b/>
          <w:bCs/>
        </w:rPr>
        <w:t>§ 134</w:t>
      </w:r>
      <w:r w:rsidRPr="004F7648">
        <w:rPr>
          <w:b/>
          <w:bCs/>
          <w:vertAlign w:val="superscript"/>
        </w:rPr>
        <w:t>5</w:t>
      </w:r>
      <w:r w:rsidRPr="004F7648">
        <w:rPr>
          <w:b/>
          <w:bCs/>
        </w:rPr>
        <w:t>.</w:t>
      </w:r>
      <w:r>
        <w:rPr>
          <w:b/>
          <w:bCs/>
        </w:rPr>
        <w:t xml:space="preserve"> </w:t>
      </w:r>
      <w:commentRangeEnd w:id="41"/>
      <w:r w:rsidR="004A4B9E">
        <w:rPr>
          <w:rStyle w:val="Kommentaariviide"/>
          <w:rFonts w:eastAsia="Times New Roman" w:cs="Times New Roman"/>
          <w:lang w:eastAsia="et-EE"/>
        </w:rPr>
        <w:commentReference w:id="41"/>
      </w:r>
      <w:r>
        <w:rPr>
          <w:b/>
          <w:bCs/>
        </w:rPr>
        <w:t>Ametiasutuse töötajaga sõlmitud t</w:t>
      </w:r>
      <w:r w:rsidRPr="00955A90">
        <w:rPr>
          <w:b/>
          <w:bCs/>
        </w:rPr>
        <w:t>öölepingule kohaldatav seadus</w:t>
      </w:r>
    </w:p>
    <w:p w14:paraId="676FE177" w14:textId="7D5016C8" w:rsidR="00955A90" w:rsidRPr="00F8215A" w:rsidRDefault="00955A90" w:rsidP="00955A90">
      <w:pPr>
        <w:spacing w:after="160" w:line="252" w:lineRule="auto"/>
      </w:pPr>
      <w:r w:rsidRPr="00BC7904">
        <w:t xml:space="preserve">(1) </w:t>
      </w:r>
      <w:r w:rsidRPr="00955A90">
        <w:t xml:space="preserve">Enne 2025. aasta 1. juulit ametiasutuse töötajaga sõlmitud töölepingule kohaldatakse alates </w:t>
      </w:r>
      <w:r w:rsidRPr="00F8215A">
        <w:t xml:space="preserve">2025. aasta 1. juulist töölepingu seaduses ja </w:t>
      </w:r>
      <w:r w:rsidR="004B1338" w:rsidRPr="00F8215A">
        <w:t>käesolevas</w:t>
      </w:r>
      <w:r w:rsidRPr="00F8215A">
        <w:t xml:space="preserve"> seaduses sätestatut.</w:t>
      </w:r>
    </w:p>
    <w:p w14:paraId="084B0815" w14:textId="36210EE1" w:rsidR="00955A90" w:rsidRDefault="00955A90" w:rsidP="00955A90">
      <w:r w:rsidRPr="00F8215A">
        <w:t xml:space="preserve">(2) </w:t>
      </w:r>
      <w:r w:rsidR="00D225AD" w:rsidRPr="00F8215A">
        <w:t xml:space="preserve">Käesoleva paragrahvi lõikes 1 sätestatu ei välista ega piira lepingupoolte õigusi ja kohustusi, mis on tekkinud enne </w:t>
      </w:r>
      <w:r w:rsidR="00A964A6">
        <w:t xml:space="preserve">2025. aasta </w:t>
      </w:r>
      <w:r w:rsidR="00D225AD" w:rsidRPr="00F8215A">
        <w:t xml:space="preserve">1. juulit. Töölepinguga seotud </w:t>
      </w:r>
      <w:bookmarkStart w:id="42" w:name="_Hlk160207516"/>
      <w:r w:rsidR="00D225AD" w:rsidRPr="00F8215A">
        <w:t xml:space="preserve">nõuetele, mis on tekkinud enne </w:t>
      </w:r>
      <w:r w:rsidR="00A964A6">
        <w:t xml:space="preserve">2025. aasta </w:t>
      </w:r>
      <w:r w:rsidR="00D225AD" w:rsidRPr="00F8215A">
        <w:t>1. juulit, kohaldatakse seni</w:t>
      </w:r>
      <w:r w:rsidR="00F8215A">
        <w:t xml:space="preserve"> </w:t>
      </w:r>
      <w:r w:rsidR="00D225AD" w:rsidRPr="00F8215A">
        <w:t xml:space="preserve">kehtinud seadust kuni </w:t>
      </w:r>
      <w:r w:rsidR="00A964A6">
        <w:t xml:space="preserve">2026. aasta </w:t>
      </w:r>
      <w:r w:rsidR="00D225AD" w:rsidRPr="00F8215A">
        <w:t>31. juunini.</w:t>
      </w:r>
      <w:bookmarkEnd w:id="42"/>
    </w:p>
    <w:p w14:paraId="7AEA6EA2" w14:textId="3705E37B" w:rsidR="00955A90" w:rsidRPr="00955A90" w:rsidRDefault="00955A90" w:rsidP="00BC7904">
      <w:r>
        <w:t xml:space="preserve"> (3) </w:t>
      </w:r>
      <w:bookmarkStart w:id="43" w:name="_Hlk159174256"/>
      <w:bookmarkStart w:id="44" w:name="_Hlk160207573"/>
      <w:r>
        <w:t>Kui töölepingu tingimus on pärast 2025. aasta 1. juulit vastuolus käesoleva seaduse sättega, kohaldatakse lepingutingimuse asemel käesolevas seaduses sätestatut.</w:t>
      </w:r>
      <w:bookmarkEnd w:id="43"/>
      <w:r w:rsidR="00657E1F">
        <w:t xml:space="preserve"> </w:t>
      </w:r>
      <w:bookmarkEnd w:id="44"/>
    </w:p>
    <w:p w14:paraId="488C5F48" w14:textId="3542822F" w:rsidR="002616EF" w:rsidRDefault="004F7648" w:rsidP="00FC6672">
      <w:pPr>
        <w:spacing w:after="160" w:line="252" w:lineRule="auto"/>
        <w:rPr>
          <w:b/>
          <w:bCs/>
        </w:rPr>
      </w:pPr>
      <w:r w:rsidRPr="004F7648">
        <w:rPr>
          <w:b/>
          <w:bCs/>
        </w:rPr>
        <w:t>§ 134</w:t>
      </w:r>
      <w:r w:rsidR="00955A90">
        <w:rPr>
          <w:b/>
          <w:bCs/>
          <w:vertAlign w:val="superscript"/>
        </w:rPr>
        <w:t>6</w:t>
      </w:r>
      <w:r w:rsidRPr="004F7648">
        <w:rPr>
          <w:b/>
          <w:bCs/>
        </w:rPr>
        <w:t>.</w:t>
      </w:r>
      <w:r w:rsidR="002616EF" w:rsidRPr="002616EF">
        <w:rPr>
          <w:b/>
          <w:bCs/>
        </w:rPr>
        <w:t xml:space="preserve"> Määramata ajaks teenistusse võetud </w:t>
      </w:r>
      <w:r w:rsidR="00B80A43">
        <w:rPr>
          <w:b/>
          <w:bCs/>
        </w:rPr>
        <w:t xml:space="preserve">käesoleva seaduse § </w:t>
      </w:r>
      <w:r w:rsidR="00F33806" w:rsidRPr="00F33806">
        <w:rPr>
          <w:b/>
          <w:bCs/>
        </w:rPr>
        <w:t xml:space="preserve">23 lõike 2 punktis 3¹ </w:t>
      </w:r>
      <w:r w:rsidR="00B80A43">
        <w:rPr>
          <w:b/>
          <w:bCs/>
        </w:rPr>
        <w:t xml:space="preserve">nimetatud </w:t>
      </w:r>
      <w:r w:rsidR="002616EF" w:rsidRPr="002616EF">
        <w:rPr>
          <w:b/>
          <w:bCs/>
        </w:rPr>
        <w:t>struktuuriüksuse juhi teenistustähtaja arvestamine</w:t>
      </w:r>
    </w:p>
    <w:p w14:paraId="45C365E4" w14:textId="01B65F90" w:rsidR="002616EF" w:rsidRDefault="00055298" w:rsidP="00E821C7">
      <w:pPr>
        <w:spacing w:after="0" w:line="252" w:lineRule="auto"/>
      </w:pPr>
      <w:bookmarkStart w:id="45" w:name="_Hlk157596699"/>
      <w:bookmarkEnd w:id="40"/>
      <w:r w:rsidRPr="00055298">
        <w:t>202</w:t>
      </w:r>
      <w:r w:rsidR="00790AD3">
        <w:t>5</w:t>
      </w:r>
      <w:r w:rsidRPr="00055298">
        <w:t>. aasta 1. juulil teenistuses olev</w:t>
      </w:r>
      <w:r>
        <w:t xml:space="preserve"> </w:t>
      </w:r>
      <w:r w:rsidR="00856416">
        <w:t>käesoleva seaduse § 23 lõike 2 punktis 3</w:t>
      </w:r>
      <w:r w:rsidR="00856416">
        <w:rPr>
          <w:rFonts w:cs="Times New Roman"/>
        </w:rPr>
        <w:t>¹</w:t>
      </w:r>
      <w:r w:rsidR="00856416">
        <w:t xml:space="preserve"> nimetatud</w:t>
      </w:r>
      <w:r>
        <w:t xml:space="preserve"> struktuuriüksuse juht l</w:t>
      </w:r>
      <w:r w:rsidRPr="00055298">
        <w:t>oetakse ametisse nimetatuks</w:t>
      </w:r>
      <w:r>
        <w:t>:</w:t>
      </w:r>
    </w:p>
    <w:p w14:paraId="2A0E0BB5" w14:textId="73406323" w:rsidR="00055298" w:rsidRDefault="00055298" w:rsidP="00E821C7">
      <w:pPr>
        <w:spacing w:after="0"/>
      </w:pPr>
      <w:r>
        <w:t>1) sellel ametikohal kuni kümneaastase teenistusstaaži korral kuni 2029. aasta 31. detsembrini;</w:t>
      </w:r>
    </w:p>
    <w:p w14:paraId="53A05D79" w14:textId="4838832D" w:rsidR="004F7648" w:rsidRDefault="00055298" w:rsidP="00E821C7">
      <w:pPr>
        <w:spacing w:after="0"/>
      </w:pPr>
      <w:r>
        <w:t>2)</w:t>
      </w:r>
      <w:r w:rsidR="007E7706">
        <w:t xml:space="preserve"> </w:t>
      </w:r>
      <w:r>
        <w:t>sellel ametikohal kümneaastase ja pikema teenistusstaaži korral kuni 2028. aasta 31. detsembrini.</w:t>
      </w:r>
    </w:p>
    <w:p w14:paraId="0D14B501" w14:textId="77777777" w:rsidR="00790AD3" w:rsidRDefault="00790AD3" w:rsidP="00E821C7">
      <w:pPr>
        <w:spacing w:after="0"/>
      </w:pPr>
    </w:p>
    <w:p w14:paraId="25F2ED05" w14:textId="10946CD9" w:rsidR="00790AD3" w:rsidRDefault="00790AD3" w:rsidP="00790AD3">
      <w:pPr>
        <w:spacing w:after="160" w:line="252" w:lineRule="auto"/>
        <w:rPr>
          <w:b/>
          <w:bCs/>
        </w:rPr>
      </w:pPr>
      <w:r w:rsidRPr="004F7648">
        <w:rPr>
          <w:b/>
          <w:bCs/>
        </w:rPr>
        <w:t>§ 134</w:t>
      </w:r>
      <w:r w:rsidR="00955A90">
        <w:rPr>
          <w:b/>
          <w:bCs/>
          <w:vertAlign w:val="superscript"/>
        </w:rPr>
        <w:t>7</w:t>
      </w:r>
      <w:r w:rsidRPr="004F7648">
        <w:rPr>
          <w:b/>
          <w:bCs/>
        </w:rPr>
        <w:t>.</w:t>
      </w:r>
      <w:r w:rsidRPr="002616EF">
        <w:rPr>
          <w:b/>
          <w:bCs/>
        </w:rPr>
        <w:t xml:space="preserve"> </w:t>
      </w:r>
      <w:bookmarkStart w:id="46" w:name="_Hlk159174523"/>
      <w:r>
        <w:rPr>
          <w:b/>
          <w:bCs/>
        </w:rPr>
        <w:t>Tähtajatu töölepingu muutmine tähtajaliseks töölepinguks</w:t>
      </w:r>
      <w:bookmarkEnd w:id="46"/>
    </w:p>
    <w:p w14:paraId="5ED729B3" w14:textId="7C88806A" w:rsidR="00790AD3" w:rsidRPr="00790AD3" w:rsidRDefault="00F33806" w:rsidP="00E821C7">
      <w:pPr>
        <w:spacing w:after="0"/>
      </w:pPr>
      <w:bookmarkStart w:id="47" w:name="_Hlk159174538"/>
      <w:r>
        <w:t>K</w:t>
      </w:r>
      <w:r w:rsidRPr="00F33806">
        <w:t>äesoleva seaduse § 23 lõike 2 punktis 3¹ nimetatud struktuuriüksuse juhi</w:t>
      </w:r>
      <w:r>
        <w:t>, kes töötab tähtajatu töölepingu alusel,</w:t>
      </w:r>
      <w:r w:rsidRPr="00F33806">
        <w:t xml:space="preserve"> </w:t>
      </w:r>
      <w:r w:rsidR="00790AD3">
        <w:t xml:space="preserve">tööleping </w:t>
      </w:r>
      <w:r w:rsidR="00790AD3" w:rsidRPr="00790AD3">
        <w:t>tuleb viia käesoleva seaduse</w:t>
      </w:r>
      <w:r w:rsidR="00790AD3">
        <w:t xml:space="preserve"> § 23</w:t>
      </w:r>
      <w:r w:rsidR="00790AD3" w:rsidRPr="00431A61">
        <w:rPr>
          <w:vertAlign w:val="superscript"/>
        </w:rPr>
        <w:t>1</w:t>
      </w:r>
      <w:r w:rsidR="00790AD3">
        <w:rPr>
          <w:vertAlign w:val="superscript"/>
        </w:rPr>
        <w:t xml:space="preserve"> </w:t>
      </w:r>
      <w:r w:rsidR="00790AD3">
        <w:t xml:space="preserve">nõuetega kooskõlla hiljemalt 2025. aasta 31. detsembriks. </w:t>
      </w:r>
    </w:p>
    <w:bookmarkEnd w:id="45"/>
    <w:bookmarkEnd w:id="47"/>
    <w:p w14:paraId="62711555" w14:textId="77777777" w:rsidR="00440AA6" w:rsidRDefault="00440AA6" w:rsidP="00E821C7">
      <w:pPr>
        <w:spacing w:after="0"/>
      </w:pPr>
    </w:p>
    <w:p w14:paraId="015D85C9" w14:textId="17F84C6D" w:rsidR="004F7648" w:rsidRPr="004F7648" w:rsidRDefault="004F7648" w:rsidP="00E821C7">
      <w:pPr>
        <w:spacing w:after="0"/>
        <w:rPr>
          <w:b/>
          <w:bCs/>
        </w:rPr>
      </w:pPr>
      <w:bookmarkStart w:id="48" w:name="_Hlk157105456"/>
      <w:r w:rsidRPr="004F7648">
        <w:rPr>
          <w:b/>
          <w:bCs/>
        </w:rPr>
        <w:t>§</w:t>
      </w:r>
      <w:r>
        <w:rPr>
          <w:b/>
          <w:bCs/>
        </w:rPr>
        <w:t xml:space="preserve"> 134</w:t>
      </w:r>
      <w:r w:rsidR="00955A90">
        <w:rPr>
          <w:b/>
          <w:bCs/>
          <w:vertAlign w:val="superscript"/>
        </w:rPr>
        <w:t>8</w:t>
      </w:r>
      <w:r w:rsidR="00BD6879">
        <w:rPr>
          <w:b/>
          <w:bCs/>
        </w:rPr>
        <w:t>.</w:t>
      </w:r>
      <w:r w:rsidRPr="004F7648">
        <w:rPr>
          <w:b/>
          <w:bCs/>
        </w:rPr>
        <w:t xml:space="preserve"> </w:t>
      </w:r>
      <w:bookmarkEnd w:id="48"/>
      <w:r w:rsidRPr="004F7648">
        <w:rPr>
          <w:b/>
          <w:bCs/>
        </w:rPr>
        <w:t>Käesoleva seaduse</w:t>
      </w:r>
      <w:bookmarkStart w:id="49" w:name="_Hlk157597234"/>
      <w:r w:rsidRPr="004F7648">
        <w:rPr>
          <w:b/>
          <w:bCs/>
        </w:rPr>
        <w:t xml:space="preserve"> </w:t>
      </w:r>
      <w:r w:rsidRPr="00BC7904">
        <w:rPr>
          <w:b/>
          <w:bCs/>
        </w:rPr>
        <w:t>§ 6</w:t>
      </w:r>
      <w:r w:rsidR="00BC7904" w:rsidRPr="00BC7904">
        <w:rPr>
          <w:b/>
          <w:bCs/>
        </w:rPr>
        <w:t>1</w:t>
      </w:r>
      <w:r w:rsidRPr="004F7648">
        <w:rPr>
          <w:b/>
          <w:bCs/>
        </w:rPr>
        <w:t xml:space="preserve"> rakendamise</w:t>
      </w:r>
      <w:r w:rsidR="00AF4AC1">
        <w:rPr>
          <w:b/>
          <w:bCs/>
        </w:rPr>
        <w:t xml:space="preserve"> </w:t>
      </w:r>
      <w:commentRangeStart w:id="50"/>
      <w:r w:rsidR="00AF4AC1">
        <w:rPr>
          <w:b/>
          <w:bCs/>
        </w:rPr>
        <w:t>mõju</w:t>
      </w:r>
      <w:r w:rsidRPr="004F7648">
        <w:rPr>
          <w:b/>
          <w:bCs/>
        </w:rPr>
        <w:t xml:space="preserve"> </w:t>
      </w:r>
      <w:r w:rsidR="00AF4AC1">
        <w:rPr>
          <w:b/>
          <w:bCs/>
        </w:rPr>
        <w:t>analüüs</w:t>
      </w:r>
      <w:bookmarkEnd w:id="49"/>
      <w:commentRangeEnd w:id="50"/>
      <w:r w:rsidR="00BC57CD">
        <w:rPr>
          <w:rStyle w:val="Kommentaariviide"/>
          <w:rFonts w:eastAsia="Times New Roman" w:cs="Times New Roman"/>
          <w:lang w:eastAsia="et-EE"/>
        </w:rPr>
        <w:commentReference w:id="50"/>
      </w:r>
    </w:p>
    <w:p w14:paraId="119C7C26" w14:textId="77777777" w:rsidR="004F7648" w:rsidRDefault="004F7648" w:rsidP="00E821C7">
      <w:pPr>
        <w:spacing w:after="0"/>
      </w:pPr>
    </w:p>
    <w:p w14:paraId="4B37A293" w14:textId="797D0496" w:rsidR="004F7648" w:rsidRDefault="004F7648" w:rsidP="00E821C7">
      <w:pPr>
        <w:spacing w:after="0"/>
      </w:pPr>
      <w:bookmarkStart w:id="51" w:name="_Hlk157597327"/>
      <w:r w:rsidRPr="004F7648">
        <w:t xml:space="preserve">Valdkonna eest vastutav minister </w:t>
      </w:r>
      <w:bookmarkStart w:id="52" w:name="_Hlk157105500"/>
      <w:r w:rsidRPr="004F7648">
        <w:t>analüüsib hiljemalt 202</w:t>
      </w:r>
      <w:r>
        <w:t>8</w:t>
      </w:r>
      <w:r w:rsidRPr="004F7648">
        <w:t>. aastal 202</w:t>
      </w:r>
      <w:r>
        <w:t>5</w:t>
      </w:r>
      <w:r w:rsidRPr="004F7648">
        <w:t xml:space="preserve">. aasta 1. jaanuaril jõustunud käesoleva seaduse § </w:t>
      </w:r>
      <w:r>
        <w:t>6</w:t>
      </w:r>
      <w:r w:rsidR="00BC7904">
        <w:t>1</w:t>
      </w:r>
      <w:r w:rsidRPr="004F7648">
        <w:t xml:space="preserve"> lõike </w:t>
      </w:r>
      <w:r>
        <w:t>5</w:t>
      </w:r>
      <w:r w:rsidRPr="004F7648">
        <w:t xml:space="preserve"> muudatusega kaasnevat mõju ja esitab Vabariigi Valitsusele vajaduse korral ettepaneku regulatsiooni muutmiseks</w:t>
      </w:r>
      <w:bookmarkEnd w:id="52"/>
      <w:r w:rsidRPr="004F7648">
        <w:t>.”.</w:t>
      </w:r>
    </w:p>
    <w:p w14:paraId="41F91CA9" w14:textId="77777777" w:rsidR="00856416" w:rsidRDefault="00856416" w:rsidP="00E821C7">
      <w:pPr>
        <w:spacing w:after="0"/>
      </w:pPr>
    </w:p>
    <w:p w14:paraId="6CB40AF5" w14:textId="51D4F037" w:rsidR="00856416" w:rsidRPr="009E13C7" w:rsidRDefault="00856416" w:rsidP="00E821C7">
      <w:pPr>
        <w:spacing w:after="0"/>
        <w:rPr>
          <w:b/>
          <w:bCs/>
        </w:rPr>
      </w:pPr>
      <w:r w:rsidRPr="009E13C7">
        <w:rPr>
          <w:b/>
          <w:bCs/>
        </w:rPr>
        <w:t>§ 2. Avaliku teabe seaduse muutmine</w:t>
      </w:r>
    </w:p>
    <w:p w14:paraId="79373C98" w14:textId="77777777" w:rsidR="00856416" w:rsidRPr="009E13C7" w:rsidRDefault="00856416" w:rsidP="00E821C7">
      <w:pPr>
        <w:spacing w:after="0"/>
      </w:pPr>
    </w:p>
    <w:p w14:paraId="46939045" w14:textId="64830662" w:rsidR="00856416" w:rsidRPr="009E13C7" w:rsidRDefault="00856416" w:rsidP="00E821C7">
      <w:pPr>
        <w:spacing w:after="0"/>
      </w:pPr>
      <w:r w:rsidRPr="009E13C7">
        <w:t>Avaliku teabe seaduses tehakse järgmised muudatused:</w:t>
      </w:r>
    </w:p>
    <w:p w14:paraId="79B2F76E" w14:textId="2911358B" w:rsidR="00856416" w:rsidRPr="009E13C7" w:rsidRDefault="00856416" w:rsidP="00E821C7">
      <w:pPr>
        <w:spacing w:after="0"/>
      </w:pPr>
      <w:r w:rsidRPr="009E13C7">
        <w:rPr>
          <w:b/>
          <w:bCs/>
        </w:rPr>
        <w:t>1)</w:t>
      </w:r>
      <w:r w:rsidRPr="009E13C7">
        <w:t xml:space="preserve"> paragrahvi 28 lõike 1 punkti 25 täiendatakse pärast sõnu „ametiasutuste  ametnike“ sõnadega „ja töötajate“;</w:t>
      </w:r>
    </w:p>
    <w:p w14:paraId="6E3040E5" w14:textId="77777777" w:rsidR="00993205" w:rsidRPr="009E13C7" w:rsidRDefault="00993205" w:rsidP="00E821C7">
      <w:pPr>
        <w:spacing w:after="0"/>
      </w:pPr>
    </w:p>
    <w:p w14:paraId="4FCFF02D" w14:textId="61BCD939" w:rsidR="00993205" w:rsidRPr="009E13C7" w:rsidRDefault="00993205" w:rsidP="00E821C7">
      <w:pPr>
        <w:spacing w:after="0"/>
      </w:pPr>
      <w:r w:rsidRPr="00F8215A">
        <w:rPr>
          <w:b/>
          <w:bCs/>
        </w:rPr>
        <w:t>2)</w:t>
      </w:r>
      <w:r w:rsidRPr="009E13C7">
        <w:t xml:space="preserve"> paragrahvi 36 lõike 1 punktist 9 jäetakse välja sõnad „ning eelarvest töölepinguga töötavatele isikutele makstud töötasude ning muude tasude ja hüvitiste“.</w:t>
      </w:r>
    </w:p>
    <w:p w14:paraId="5F643A6B" w14:textId="77777777" w:rsidR="00A94EFF" w:rsidRPr="009E13C7" w:rsidRDefault="00A94EFF" w:rsidP="00E821C7">
      <w:pPr>
        <w:spacing w:after="0"/>
      </w:pPr>
    </w:p>
    <w:p w14:paraId="281C6E0C" w14:textId="2C8004C8" w:rsidR="00BA1FBA" w:rsidRPr="009E13C7" w:rsidRDefault="00BA1FBA" w:rsidP="00E821C7">
      <w:pPr>
        <w:spacing w:after="0"/>
        <w:rPr>
          <w:b/>
          <w:bCs/>
        </w:rPr>
      </w:pPr>
      <w:r w:rsidRPr="009E13C7">
        <w:rPr>
          <w:b/>
          <w:bCs/>
        </w:rPr>
        <w:t xml:space="preserve">§ </w:t>
      </w:r>
      <w:r w:rsidR="00993205" w:rsidRPr="009E13C7">
        <w:rPr>
          <w:b/>
          <w:bCs/>
        </w:rPr>
        <w:t>3</w:t>
      </w:r>
      <w:r w:rsidRPr="009E13C7">
        <w:rPr>
          <w:b/>
          <w:bCs/>
        </w:rPr>
        <w:t xml:space="preserve">. Töölepingu seaduse muutmine </w:t>
      </w:r>
    </w:p>
    <w:p w14:paraId="747D1458" w14:textId="2215275E" w:rsidR="00BA1FBA" w:rsidRPr="009E13C7" w:rsidRDefault="00BA1FBA" w:rsidP="00E821C7">
      <w:pPr>
        <w:spacing w:after="0"/>
        <w:rPr>
          <w:b/>
          <w:bCs/>
        </w:rPr>
      </w:pPr>
    </w:p>
    <w:p w14:paraId="3AE18C2E" w14:textId="77777777" w:rsidR="00220A54" w:rsidRPr="009E13C7" w:rsidRDefault="00220A54" w:rsidP="00220A54">
      <w:pPr>
        <w:spacing w:after="0"/>
      </w:pPr>
      <w:r w:rsidRPr="009E13C7">
        <w:t>Töölepingu seaduse § 68 lõige 6 muudetakse ja sõnastatakse järgmiselt:</w:t>
      </w:r>
    </w:p>
    <w:p w14:paraId="459298D0" w14:textId="7DA21E09" w:rsidR="00BA1FBA" w:rsidRDefault="00220A54" w:rsidP="00220A54">
      <w:pPr>
        <w:spacing w:after="0"/>
      </w:pPr>
      <w:r w:rsidRPr="009E13C7">
        <w:t>„</w:t>
      </w:r>
      <w:r w:rsidR="00FE29FE">
        <w:t xml:space="preserve">(6) </w:t>
      </w:r>
      <w:r w:rsidRPr="009E13C7">
        <w:t>Põhipuhkuse nõue aegub ühe aasta jooksul arvates selle kalendriaasta lõppemisest, mille eest puhkust arvestatakse. Põhipuhkuse nõue ei aegu pärast käesolevas lõikes nimetatud tähtaja lõppemist, kui tööandja ei võimaldanud töötajal puhkust kasutada. Sellisel juhul taotleb töötaja puhkuse kasutamist esimesel võimalusel. Aegumine peatub ajaks, kui töötaja kasutab emapuhkust, isapuhkust, lapsendajapuhkust või vanemapuhkust, samuti juhul, kui töötaja on ajateenistuses, asendusteenistuses või ajutiselt töövõimetu.“</w:t>
      </w:r>
      <w:r w:rsidR="00837724" w:rsidRPr="009E13C7">
        <w:t>.</w:t>
      </w:r>
    </w:p>
    <w:p w14:paraId="794C0CAB" w14:textId="77777777" w:rsidR="00220A54" w:rsidRPr="00F8215A" w:rsidRDefault="00220A54" w:rsidP="00220A54">
      <w:pPr>
        <w:spacing w:after="0"/>
        <w:rPr>
          <w:b/>
          <w:bCs/>
        </w:rPr>
      </w:pPr>
    </w:p>
    <w:p w14:paraId="002866BE" w14:textId="2F718A11" w:rsidR="00A94EFF" w:rsidRDefault="00A94EFF" w:rsidP="00E821C7">
      <w:pPr>
        <w:spacing w:after="0"/>
        <w:rPr>
          <w:b/>
          <w:bCs/>
        </w:rPr>
      </w:pPr>
      <w:r w:rsidRPr="00A94EFF">
        <w:rPr>
          <w:b/>
          <w:bCs/>
        </w:rPr>
        <w:t xml:space="preserve">§ </w:t>
      </w:r>
      <w:r w:rsidR="00993205">
        <w:rPr>
          <w:b/>
          <w:bCs/>
        </w:rPr>
        <w:t>4</w:t>
      </w:r>
      <w:r w:rsidRPr="00A94EFF">
        <w:rPr>
          <w:b/>
          <w:bCs/>
        </w:rPr>
        <w:t xml:space="preserve">. </w:t>
      </w:r>
      <w:r w:rsidR="00726863" w:rsidRPr="00726863">
        <w:rPr>
          <w:b/>
          <w:bCs/>
        </w:rPr>
        <w:t>Töötuskindlustuse seadus</w:t>
      </w:r>
      <w:r w:rsidR="00726863">
        <w:rPr>
          <w:b/>
          <w:bCs/>
        </w:rPr>
        <w:t>e muutmine</w:t>
      </w:r>
    </w:p>
    <w:p w14:paraId="55003CEB" w14:textId="77777777" w:rsidR="00726863" w:rsidRDefault="00726863" w:rsidP="00E821C7">
      <w:pPr>
        <w:spacing w:after="0"/>
        <w:rPr>
          <w:b/>
          <w:bCs/>
        </w:rPr>
      </w:pPr>
    </w:p>
    <w:p w14:paraId="13D86337" w14:textId="2D863A1D" w:rsidR="00726863" w:rsidRDefault="00726863" w:rsidP="00913079">
      <w:pPr>
        <w:pStyle w:val="muudatustesissejuhatus"/>
        <w:spacing w:before="0" w:after="0"/>
      </w:pPr>
      <w:r w:rsidRPr="00726863">
        <w:t>Töötuskindlustuse</w:t>
      </w:r>
      <w:r>
        <w:rPr>
          <w:b/>
          <w:bCs/>
        </w:rPr>
        <w:t xml:space="preserve"> </w:t>
      </w:r>
      <w:r>
        <w:t>seaduse</w:t>
      </w:r>
      <w:r w:rsidR="00913079">
        <w:t xml:space="preserve"> §</w:t>
      </w:r>
      <w:r>
        <w:t xml:space="preserve"> 6 lõike 4 punktides 1 ja 2, §-s 14</w:t>
      </w:r>
      <w:r w:rsidRPr="00726863">
        <w:rPr>
          <w:vertAlign w:val="superscript"/>
        </w:rPr>
        <w:t>1</w:t>
      </w:r>
      <w:r>
        <w:t>, § 14</w:t>
      </w:r>
      <w:r w:rsidRPr="00726863">
        <w:rPr>
          <w:vertAlign w:val="superscript"/>
        </w:rPr>
        <w:t xml:space="preserve">2 </w:t>
      </w:r>
      <w:r>
        <w:t xml:space="preserve">lõike 1 sissejuhatavas </w:t>
      </w:r>
      <w:r w:rsidR="00913079">
        <w:t>lause</w:t>
      </w:r>
      <w:r>
        <w:t xml:space="preserve">osas </w:t>
      </w:r>
      <w:r w:rsidR="00913079">
        <w:t>ja § 14</w:t>
      </w:r>
      <w:r w:rsidR="00913079" w:rsidRPr="00913079">
        <w:rPr>
          <w:vertAlign w:val="superscript"/>
        </w:rPr>
        <w:t>3</w:t>
      </w:r>
      <w:r w:rsidR="00913079">
        <w:rPr>
          <w:vertAlign w:val="superscript"/>
        </w:rPr>
        <w:t xml:space="preserve"> </w:t>
      </w:r>
      <w:r w:rsidR="00913079">
        <w:t xml:space="preserve">lõike 3 punktis 4 </w:t>
      </w:r>
      <w:r>
        <w:t>asendatakse sõna „</w:t>
      </w:r>
      <w:r w:rsidRPr="00726863">
        <w:t>teenistusstaaž</w:t>
      </w:r>
      <w:r>
        <w:t>“ tekstiosaga „</w:t>
      </w:r>
      <w:r w:rsidRPr="004674CA">
        <w:t xml:space="preserve">teenistussuhe </w:t>
      </w:r>
      <w:r>
        <w:t xml:space="preserve">selles </w:t>
      </w:r>
      <w:r w:rsidRPr="004674CA">
        <w:t>ametiasutuses</w:t>
      </w:r>
      <w:r>
        <w:t>“</w:t>
      </w:r>
      <w:r w:rsidR="00913079">
        <w:t xml:space="preserve"> vastavas käändes.</w:t>
      </w:r>
    </w:p>
    <w:p w14:paraId="1EE3B014" w14:textId="3AA197E0" w:rsidR="00BB73FF" w:rsidRPr="00431A61" w:rsidRDefault="00BB73FF" w:rsidP="00BB73FF">
      <w:pPr>
        <w:pStyle w:val="muutmisksk"/>
        <w:rPr>
          <w:b/>
          <w:bCs/>
        </w:rPr>
      </w:pPr>
      <w:r w:rsidRPr="00431A61">
        <w:rPr>
          <w:b/>
          <w:bCs/>
        </w:rPr>
        <w:t xml:space="preserve">§ </w:t>
      </w:r>
      <w:r w:rsidR="00993205">
        <w:rPr>
          <w:b/>
          <w:bCs/>
        </w:rPr>
        <w:t>5</w:t>
      </w:r>
      <w:r w:rsidRPr="00431A61">
        <w:rPr>
          <w:b/>
          <w:bCs/>
        </w:rPr>
        <w:t>. Vabariigi Valitsuse seaduse muutmine</w:t>
      </w:r>
    </w:p>
    <w:p w14:paraId="74FBFD5A" w14:textId="4AA09D78" w:rsidR="00693F6D" w:rsidRPr="00BB73FF" w:rsidRDefault="00BB73FF" w:rsidP="00431A61">
      <w:pPr>
        <w:pStyle w:val="muutmisksk"/>
      </w:pPr>
      <w:r w:rsidRPr="00431A61">
        <w:rPr>
          <w:rFonts w:cstheme="minorBidi"/>
          <w:lang w:eastAsia="en-US"/>
        </w:rPr>
        <w:t xml:space="preserve">Vabariigi Valitsuse seaduse </w:t>
      </w:r>
      <w:bookmarkStart w:id="53" w:name="_Hlk159176029"/>
      <w:r w:rsidRPr="00431A61">
        <w:rPr>
          <w:rFonts w:cstheme="minorBidi"/>
          <w:lang w:eastAsia="en-US"/>
        </w:rPr>
        <w:t xml:space="preserve">§ 49 lõike 1 punkt 6 </w:t>
      </w:r>
      <w:bookmarkEnd w:id="53"/>
      <w:r w:rsidRPr="00431A61">
        <w:rPr>
          <w:rFonts w:cstheme="minorBidi"/>
          <w:lang w:eastAsia="en-US"/>
        </w:rPr>
        <w:t>tunnistatakse kehtetuks.</w:t>
      </w:r>
    </w:p>
    <w:bookmarkEnd w:id="51"/>
    <w:p w14:paraId="5D436AE8" w14:textId="77777777" w:rsidR="009E3792" w:rsidRPr="009E3792" w:rsidRDefault="009E3792" w:rsidP="009E3792">
      <w:pPr>
        <w:widowControl w:val="0"/>
        <w:autoSpaceDN w:val="0"/>
        <w:adjustRightInd w:val="0"/>
        <w:spacing w:after="0"/>
        <w:rPr>
          <w:rFonts w:eastAsia="Times New Roman"/>
          <w:b/>
          <w:bCs/>
        </w:rPr>
      </w:pPr>
    </w:p>
    <w:p w14:paraId="6F53A8CC" w14:textId="288588B7" w:rsidR="00C4229D" w:rsidRDefault="009A16BE" w:rsidP="00230B2E">
      <w:pPr>
        <w:widowControl w:val="0"/>
        <w:autoSpaceDN w:val="0"/>
        <w:adjustRightInd w:val="0"/>
        <w:spacing w:after="0"/>
        <w:rPr>
          <w:rFonts w:eastAsia="Times New Roman" w:cs="Times New Roman"/>
          <w:b/>
          <w:bCs/>
          <w:lang w:eastAsia="et-EE"/>
        </w:rPr>
      </w:pPr>
      <w:r>
        <w:rPr>
          <w:rFonts w:eastAsia="Times New Roman" w:cs="Times New Roman"/>
          <w:b/>
          <w:bCs/>
          <w:lang w:eastAsia="et-EE"/>
        </w:rPr>
        <w:t xml:space="preserve">§ </w:t>
      </w:r>
      <w:r w:rsidR="00993205">
        <w:rPr>
          <w:rFonts w:eastAsia="Times New Roman" w:cs="Times New Roman"/>
          <w:b/>
          <w:bCs/>
          <w:lang w:eastAsia="et-EE"/>
        </w:rPr>
        <w:t>6</w:t>
      </w:r>
      <w:r w:rsidR="1C573339" w:rsidRPr="1C573339">
        <w:rPr>
          <w:rFonts w:eastAsia="Times New Roman" w:cs="Times New Roman"/>
          <w:b/>
          <w:bCs/>
          <w:lang w:eastAsia="et-EE"/>
        </w:rPr>
        <w:t>. Seaduse jõustumine</w:t>
      </w:r>
    </w:p>
    <w:p w14:paraId="1EB7F8B0" w14:textId="77777777" w:rsidR="00230B2E" w:rsidRPr="00C4229D" w:rsidRDefault="00230B2E" w:rsidP="00B001B8">
      <w:pPr>
        <w:widowControl w:val="0"/>
        <w:autoSpaceDN w:val="0"/>
        <w:adjustRightInd w:val="0"/>
        <w:spacing w:after="0"/>
        <w:rPr>
          <w:rFonts w:eastAsia="Times New Roman" w:cs="Times New Roman"/>
          <w:b/>
          <w:bCs/>
          <w:lang w:eastAsia="et-EE"/>
        </w:rPr>
      </w:pPr>
    </w:p>
    <w:p w14:paraId="2F9860AF" w14:textId="514E174D" w:rsidR="00E2575A" w:rsidRDefault="1C573339" w:rsidP="00B001B8">
      <w:pPr>
        <w:suppressAutoHyphens/>
        <w:autoSpaceDN w:val="0"/>
        <w:adjustRightInd w:val="0"/>
        <w:spacing w:after="0"/>
        <w:rPr>
          <w:rFonts w:eastAsia="Times New Roman" w:cs="Times New Roman"/>
          <w:lang w:eastAsia="et-EE"/>
        </w:rPr>
      </w:pPr>
      <w:r w:rsidRPr="1C573339">
        <w:rPr>
          <w:rFonts w:eastAsia="Times New Roman" w:cs="Times New Roman"/>
          <w:lang w:eastAsia="et-EE"/>
        </w:rPr>
        <w:t xml:space="preserve">Käesolev seadus </w:t>
      </w:r>
      <w:bookmarkStart w:id="54" w:name="_Hlk146117828"/>
      <w:r w:rsidRPr="1C573339">
        <w:rPr>
          <w:rFonts w:eastAsia="Times New Roman" w:cs="Times New Roman"/>
          <w:lang w:eastAsia="et-EE"/>
        </w:rPr>
        <w:t xml:space="preserve">jõustub </w:t>
      </w:r>
      <w:r w:rsidRPr="00517791">
        <w:rPr>
          <w:rFonts w:eastAsia="Times New Roman" w:cs="Times New Roman"/>
          <w:lang w:eastAsia="et-EE"/>
        </w:rPr>
        <w:t>202</w:t>
      </w:r>
      <w:r w:rsidR="00A6004A">
        <w:rPr>
          <w:rFonts w:eastAsia="Times New Roman" w:cs="Times New Roman"/>
          <w:lang w:eastAsia="et-EE"/>
        </w:rPr>
        <w:t>5</w:t>
      </w:r>
      <w:r w:rsidRPr="00517791">
        <w:rPr>
          <w:rFonts w:eastAsia="Times New Roman" w:cs="Times New Roman"/>
          <w:lang w:eastAsia="et-EE"/>
        </w:rPr>
        <w:t>. aasta 1</w:t>
      </w:r>
      <w:r w:rsidR="00387F29">
        <w:rPr>
          <w:rFonts w:eastAsia="Times New Roman" w:cs="Times New Roman"/>
          <w:lang w:eastAsia="et-EE"/>
        </w:rPr>
        <w:t xml:space="preserve">. </w:t>
      </w:r>
      <w:r w:rsidR="00A6004A">
        <w:rPr>
          <w:rFonts w:eastAsia="Times New Roman" w:cs="Times New Roman"/>
          <w:lang w:eastAsia="et-EE"/>
        </w:rPr>
        <w:t>j</w:t>
      </w:r>
      <w:r w:rsidR="00E928B6">
        <w:rPr>
          <w:rFonts w:eastAsia="Times New Roman" w:cs="Times New Roman"/>
          <w:lang w:eastAsia="et-EE"/>
        </w:rPr>
        <w:t>uulil</w:t>
      </w:r>
      <w:r w:rsidRPr="1C573339">
        <w:rPr>
          <w:rFonts w:eastAsia="Times New Roman" w:cs="Times New Roman"/>
          <w:lang w:eastAsia="et-EE"/>
        </w:rPr>
        <w:t>.</w:t>
      </w:r>
    </w:p>
    <w:p w14:paraId="24E301EF" w14:textId="77777777" w:rsidR="00230B2E" w:rsidRDefault="00230B2E" w:rsidP="00B001B8">
      <w:pPr>
        <w:suppressAutoHyphens/>
        <w:autoSpaceDN w:val="0"/>
        <w:adjustRightInd w:val="0"/>
        <w:spacing w:after="0"/>
        <w:rPr>
          <w:rFonts w:eastAsia="Times New Roman" w:cs="Times New Roman"/>
          <w:lang w:eastAsia="et-EE"/>
        </w:rPr>
      </w:pPr>
    </w:p>
    <w:p w14:paraId="1D5495D8" w14:textId="77777777" w:rsidR="00F8215A" w:rsidRDefault="00F8215A" w:rsidP="00B001B8">
      <w:pPr>
        <w:suppressAutoHyphens/>
        <w:autoSpaceDN w:val="0"/>
        <w:adjustRightInd w:val="0"/>
        <w:spacing w:after="0"/>
        <w:rPr>
          <w:rFonts w:eastAsia="Times New Roman" w:cs="Times New Roman"/>
          <w:lang w:eastAsia="et-EE"/>
        </w:rPr>
      </w:pPr>
    </w:p>
    <w:p w14:paraId="5296BC05" w14:textId="77777777" w:rsidR="00F8215A" w:rsidRDefault="00F8215A" w:rsidP="00B001B8">
      <w:pPr>
        <w:suppressAutoHyphens/>
        <w:autoSpaceDN w:val="0"/>
        <w:adjustRightInd w:val="0"/>
        <w:spacing w:after="0"/>
        <w:rPr>
          <w:rFonts w:eastAsia="Times New Roman" w:cs="Times New Roman"/>
          <w:lang w:eastAsia="et-EE"/>
        </w:rPr>
      </w:pPr>
    </w:p>
    <w:p w14:paraId="5B847216" w14:textId="77777777" w:rsidR="00F8215A" w:rsidRDefault="00F8215A" w:rsidP="00B001B8">
      <w:pPr>
        <w:suppressAutoHyphens/>
        <w:autoSpaceDN w:val="0"/>
        <w:adjustRightInd w:val="0"/>
        <w:spacing w:after="0"/>
        <w:rPr>
          <w:rFonts w:eastAsia="Times New Roman" w:cs="Times New Roman"/>
          <w:lang w:eastAsia="et-EE"/>
        </w:rPr>
      </w:pPr>
    </w:p>
    <w:p w14:paraId="08EE9630" w14:textId="77777777" w:rsidR="00F8215A" w:rsidRDefault="00F8215A" w:rsidP="00B001B8">
      <w:pPr>
        <w:suppressAutoHyphens/>
        <w:autoSpaceDN w:val="0"/>
        <w:adjustRightInd w:val="0"/>
        <w:spacing w:after="0"/>
        <w:rPr>
          <w:rFonts w:eastAsia="Times New Roman" w:cs="Times New Roman"/>
          <w:lang w:eastAsia="et-EE"/>
        </w:rPr>
      </w:pPr>
    </w:p>
    <w:p w14:paraId="7A39324E" w14:textId="77777777" w:rsidR="00F8215A" w:rsidRDefault="00F8215A" w:rsidP="00B001B8">
      <w:pPr>
        <w:suppressAutoHyphens/>
        <w:autoSpaceDN w:val="0"/>
        <w:adjustRightInd w:val="0"/>
        <w:spacing w:after="0"/>
        <w:rPr>
          <w:rFonts w:eastAsia="Times New Roman" w:cs="Times New Roman"/>
          <w:lang w:eastAsia="et-EE"/>
        </w:rPr>
      </w:pPr>
    </w:p>
    <w:p w14:paraId="19F7E9E2" w14:textId="77777777" w:rsidR="00F8215A" w:rsidRDefault="00F8215A" w:rsidP="00B001B8">
      <w:pPr>
        <w:suppressAutoHyphens/>
        <w:autoSpaceDN w:val="0"/>
        <w:adjustRightInd w:val="0"/>
        <w:spacing w:after="0"/>
        <w:rPr>
          <w:rFonts w:eastAsia="Times New Roman" w:cs="Times New Roman"/>
          <w:lang w:eastAsia="et-EE"/>
        </w:rPr>
      </w:pPr>
    </w:p>
    <w:p w14:paraId="278C0E70" w14:textId="77777777" w:rsidR="00F8215A" w:rsidRDefault="00F8215A" w:rsidP="00B001B8">
      <w:pPr>
        <w:suppressAutoHyphens/>
        <w:autoSpaceDN w:val="0"/>
        <w:adjustRightInd w:val="0"/>
        <w:spacing w:after="0"/>
        <w:rPr>
          <w:rFonts w:eastAsia="Times New Roman" w:cs="Times New Roman"/>
          <w:lang w:eastAsia="et-EE"/>
        </w:rPr>
      </w:pPr>
    </w:p>
    <w:p w14:paraId="6F028160" w14:textId="77777777" w:rsidR="00E2575A" w:rsidRDefault="00E2575A" w:rsidP="00B001B8">
      <w:pPr>
        <w:suppressAutoHyphens/>
        <w:autoSpaceDN w:val="0"/>
        <w:adjustRightInd w:val="0"/>
        <w:spacing w:after="0"/>
        <w:rPr>
          <w:rFonts w:eastAsia="Times New Roman" w:cs="Times New Roman"/>
          <w:lang w:eastAsia="et-EE"/>
        </w:rPr>
      </w:pPr>
      <w:r>
        <w:rPr>
          <w:rFonts w:eastAsia="Times New Roman" w:cs="Times New Roman"/>
          <w:lang w:eastAsia="et-EE"/>
        </w:rPr>
        <w:lastRenderedPageBreak/>
        <w:t xml:space="preserve">Lauri </w:t>
      </w:r>
      <w:proofErr w:type="spellStart"/>
      <w:r>
        <w:rPr>
          <w:rFonts w:eastAsia="Times New Roman" w:cs="Times New Roman"/>
          <w:lang w:eastAsia="et-EE"/>
        </w:rPr>
        <w:t>Hussar</w:t>
      </w:r>
      <w:proofErr w:type="spellEnd"/>
    </w:p>
    <w:p w14:paraId="4C6047F1" w14:textId="77777777" w:rsidR="00E2575A" w:rsidRDefault="00E2575A" w:rsidP="00B001B8">
      <w:pPr>
        <w:suppressAutoHyphens/>
        <w:autoSpaceDN w:val="0"/>
        <w:adjustRightInd w:val="0"/>
        <w:spacing w:after="0"/>
        <w:rPr>
          <w:rFonts w:eastAsia="Times New Roman" w:cs="Times New Roman"/>
          <w:lang w:eastAsia="et-EE"/>
        </w:rPr>
      </w:pPr>
      <w:r>
        <w:rPr>
          <w:rFonts w:eastAsia="Times New Roman" w:cs="Times New Roman"/>
          <w:lang w:eastAsia="et-EE"/>
        </w:rPr>
        <w:t>Riigikogu esimees</w:t>
      </w:r>
    </w:p>
    <w:p w14:paraId="4447B6DF" w14:textId="77777777" w:rsidR="00E2575A" w:rsidRDefault="00E2575A" w:rsidP="00B001B8">
      <w:pPr>
        <w:suppressAutoHyphens/>
        <w:autoSpaceDN w:val="0"/>
        <w:adjustRightInd w:val="0"/>
        <w:spacing w:after="0"/>
        <w:rPr>
          <w:rFonts w:eastAsia="Times New Roman" w:cs="Times New Roman"/>
          <w:lang w:eastAsia="et-EE"/>
        </w:rPr>
      </w:pPr>
    </w:p>
    <w:p w14:paraId="4A50C7FA" w14:textId="6E193B71" w:rsidR="00E2575A" w:rsidRDefault="00E2575A" w:rsidP="00B001B8">
      <w:pPr>
        <w:pBdr>
          <w:bottom w:val="single" w:sz="12" w:space="1" w:color="auto"/>
        </w:pBdr>
        <w:suppressAutoHyphens/>
        <w:autoSpaceDN w:val="0"/>
        <w:adjustRightInd w:val="0"/>
        <w:spacing w:after="0"/>
        <w:rPr>
          <w:rFonts w:eastAsia="Times New Roman" w:cs="Times New Roman"/>
          <w:lang w:eastAsia="et-EE"/>
        </w:rPr>
      </w:pPr>
      <w:r>
        <w:rPr>
          <w:rFonts w:eastAsia="Times New Roman" w:cs="Times New Roman"/>
          <w:lang w:eastAsia="et-EE"/>
        </w:rPr>
        <w:t>Tallinn</w:t>
      </w:r>
      <w:r>
        <w:rPr>
          <w:rFonts w:eastAsia="Times New Roman" w:cs="Times New Roman"/>
          <w:lang w:eastAsia="et-EE"/>
        </w:rPr>
        <w:tab/>
      </w:r>
      <w:r>
        <w:rPr>
          <w:rFonts w:eastAsia="Times New Roman" w:cs="Times New Roman"/>
          <w:lang w:eastAsia="et-EE"/>
        </w:rPr>
        <w:tab/>
        <w:t>202</w:t>
      </w:r>
      <w:r w:rsidR="00F875F2">
        <w:rPr>
          <w:rFonts w:eastAsia="Times New Roman" w:cs="Times New Roman"/>
          <w:lang w:eastAsia="et-EE"/>
        </w:rPr>
        <w:t>4</w:t>
      </w:r>
    </w:p>
    <w:p w14:paraId="703E8BF9" w14:textId="77777777" w:rsidR="00E2575A" w:rsidRDefault="00E2575A" w:rsidP="00B001B8">
      <w:pPr>
        <w:pBdr>
          <w:bottom w:val="single" w:sz="12" w:space="1" w:color="auto"/>
        </w:pBdr>
        <w:suppressAutoHyphens/>
        <w:autoSpaceDN w:val="0"/>
        <w:adjustRightInd w:val="0"/>
        <w:spacing w:after="0"/>
        <w:rPr>
          <w:rFonts w:eastAsia="Times New Roman" w:cs="Times New Roman"/>
          <w:lang w:eastAsia="et-EE"/>
        </w:rPr>
      </w:pPr>
    </w:p>
    <w:p w14:paraId="4797E899" w14:textId="77777777" w:rsidR="00E2575A" w:rsidRDefault="00E2575A" w:rsidP="00B001B8">
      <w:pPr>
        <w:suppressAutoHyphens/>
        <w:autoSpaceDN w:val="0"/>
        <w:adjustRightInd w:val="0"/>
        <w:spacing w:after="0"/>
        <w:rPr>
          <w:rFonts w:eastAsia="Times New Roman" w:cs="Times New Roman"/>
          <w:lang w:eastAsia="et-EE"/>
        </w:rPr>
      </w:pPr>
      <w:r>
        <w:rPr>
          <w:rFonts w:eastAsia="Times New Roman" w:cs="Times New Roman"/>
          <w:lang w:eastAsia="et-EE"/>
        </w:rPr>
        <w:t>Algatab Vabariigi Valitsus</w:t>
      </w:r>
    </w:p>
    <w:p w14:paraId="3B8C8FE6" w14:textId="77777777" w:rsidR="00E2575A" w:rsidRDefault="00E2575A" w:rsidP="00B001B8">
      <w:pPr>
        <w:suppressAutoHyphens/>
        <w:autoSpaceDN w:val="0"/>
        <w:adjustRightInd w:val="0"/>
        <w:spacing w:after="0"/>
        <w:rPr>
          <w:rFonts w:eastAsia="Times New Roman" w:cs="Times New Roman"/>
          <w:lang w:eastAsia="et-EE"/>
        </w:rPr>
      </w:pPr>
    </w:p>
    <w:p w14:paraId="4E3B4E44" w14:textId="7D32F00C" w:rsidR="00F70F8F" w:rsidRPr="009543D0" w:rsidRDefault="00E2575A" w:rsidP="00B001B8">
      <w:pPr>
        <w:suppressAutoHyphens/>
        <w:autoSpaceDN w:val="0"/>
        <w:adjustRightInd w:val="0"/>
        <w:spacing w:after="0"/>
      </w:pPr>
      <w:r>
        <w:rPr>
          <w:rFonts w:eastAsia="Times New Roman" w:cs="Times New Roman"/>
          <w:lang w:eastAsia="et-EE"/>
        </w:rPr>
        <w:t>(allkirjastatud digitaalselt)</w:t>
      </w:r>
      <w:r w:rsidR="00FC045F">
        <w:rPr>
          <w:rFonts w:eastAsia="Times New Roman" w:cs="Times New Roman"/>
          <w:lang w:eastAsia="et-EE"/>
        </w:rPr>
        <w:t xml:space="preserve">                                                                                                                                                                                   </w:t>
      </w:r>
      <w:bookmarkEnd w:id="54"/>
    </w:p>
    <w:sectPr w:rsidR="00F70F8F" w:rsidRPr="009543D0" w:rsidSect="00536A04">
      <w:footerReference w:type="default" r:id="rId15"/>
      <w:footerReference w:type="first" r:id="rId16"/>
      <w:pgSz w:w="11907" w:h="16840" w:code="9"/>
      <w:pgMar w:top="1134" w:right="1134" w:bottom="1134" w:left="1701"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3-28T12:58:00Z" w:initials="MK">
    <w:p w14:paraId="21CBAAF0" w14:textId="77777777" w:rsidR="002D6C88" w:rsidRDefault="002D6C88" w:rsidP="009E73B6">
      <w:pPr>
        <w:pStyle w:val="Kommentaaritekst"/>
      </w:pPr>
      <w:r>
        <w:rPr>
          <w:rStyle w:val="Kommentaariviide"/>
        </w:rPr>
        <w:annotationRef/>
      </w:r>
      <w:r>
        <w:t>Üldine märkus. Justiitsministeerium on esitanud eelnõu kohta põhimõttelised märkused, milles toome välja eelnõu olulised kitsaskohad. Siinsete  märkustega palume arvestada, kui eelnõu menetlusega siiski edasi minnakse.</w:t>
      </w:r>
    </w:p>
  </w:comment>
  <w:comment w:id="1" w:author="Mari Käbi" w:date="2024-03-19T13:14:00Z" w:initials="MK">
    <w:p w14:paraId="5E47851C" w14:textId="5C8E716B" w:rsidR="00D23E76" w:rsidRDefault="00D23E76" w:rsidP="00536AD1">
      <w:pPr>
        <w:pStyle w:val="Kommentaaritekst"/>
      </w:pPr>
      <w:r>
        <w:rPr>
          <w:rStyle w:val="Kommentaariviide"/>
        </w:rPr>
        <w:annotationRef/>
      </w:r>
      <w:r>
        <w:t>Palume kaaluda, kas sätte õigem asukoht ei oleks lõikes 1.1. ATS § 2 lg 1 sätestab, et seadust kohaldatakse ametiasutuste töötajatele seaduses sätestatud juhtudel. Lisatav lõige sätestakski siis kohe need olukorrad, mil ATS töötajatele rakendub.</w:t>
      </w:r>
    </w:p>
  </w:comment>
  <w:comment w:id="2" w:author="Mari Käbi" w:date="2024-03-19T13:21:00Z" w:initials="MK">
    <w:p w14:paraId="1D22BE93" w14:textId="77777777" w:rsidR="00D23E76" w:rsidRDefault="00D23E76" w:rsidP="0094299D">
      <w:pPr>
        <w:pStyle w:val="Kommentaaritekst"/>
      </w:pPr>
      <w:r>
        <w:rPr>
          <w:rStyle w:val="Kommentaariviide"/>
        </w:rPr>
        <w:annotationRef/>
      </w:r>
      <w:r>
        <w:t>Õigusnormi tekstis välditakse sulgude kasutamist (HÕNTE § 19 lg 1). Sättesse võib teha otsesed viited paragrahvidele või muudele struktuuriosadele, mida töötajatele kohaldatakse (nt "…. Kohaldatakse käesoleva seaduse § 12, 2 peatüki 2. jagu, § 23.1…."). Võib ka viidata õigusinstituudile üldisemalt  (kohaldatakse käesolevas seaduses sätestatud eetikat, konkursi korraldamist, tähtajalist töölepingut …. Puudutavas osas). Konkreetsete sätete viited saab siis selgitusena tuua seletuskirjas.</w:t>
      </w:r>
    </w:p>
  </w:comment>
  <w:comment w:id="3" w:author="Mari Käbi" w:date="2024-03-19T13:32:00Z" w:initials="MK">
    <w:p w14:paraId="71712D1D" w14:textId="77777777" w:rsidR="00537EDB" w:rsidRDefault="00537EDB" w:rsidP="001F5BB6">
      <w:pPr>
        <w:pStyle w:val="Kommentaaritekst"/>
      </w:pPr>
      <w:r>
        <w:rPr>
          <w:rStyle w:val="Kommentaariviide"/>
        </w:rPr>
        <w:annotationRef/>
      </w:r>
      <w:r>
        <w:t xml:space="preserve">Eelnõu § 1 punktis 3 võetakse kasutusele termin "avaliku teenistuse eetika". Kas ka eelnõu § 1 p-s 5 võiks sellest tulenevalt kasutada pigem "avaliku teenistuse eetikakoodeks". Sõnaveebi kohaselt on eetikakoodeks, kas teatud </w:t>
      </w:r>
      <w:r>
        <w:rPr>
          <w:u w:val="single"/>
        </w:rPr>
        <w:t xml:space="preserve">kutseala </w:t>
      </w:r>
      <w:r>
        <w:t xml:space="preserve">või </w:t>
      </w:r>
      <w:r>
        <w:rPr>
          <w:u w:val="single"/>
        </w:rPr>
        <w:t xml:space="preserve">kogukonna </w:t>
      </w:r>
      <w:r>
        <w:t>moraalinormide kogum. Seega võiks eetikat eelnõus läbivalt seostada, kas kogukonnaga või kutsealaga.</w:t>
      </w:r>
    </w:p>
  </w:comment>
  <w:comment w:id="4" w:author="Mari Käbi" w:date="2024-03-19T13:35:00Z" w:initials="MK">
    <w:p w14:paraId="071FE1E3" w14:textId="77777777" w:rsidR="00E50FD3" w:rsidRDefault="00537EDB" w:rsidP="000B1C23">
      <w:pPr>
        <w:pStyle w:val="Kommentaaritekst"/>
      </w:pPr>
      <w:r>
        <w:rPr>
          <w:rStyle w:val="Kommentaariviide"/>
        </w:rPr>
        <w:annotationRef/>
      </w:r>
      <w:r w:rsidR="00E50FD3">
        <w:t xml:space="preserve">Muutmiskäsuga tahetakse tegelikult täiendada sätet pärast sõna "ametnikke" sõnadega ", ametiasutuse töötajaid". Soovitame muutmisvormeli nii ka sõnastada. </w:t>
      </w:r>
    </w:p>
  </w:comment>
  <w:comment w:id="5" w:author="Mari Käbi" w:date="2024-03-19T13:41:00Z" w:initials="MK">
    <w:p w14:paraId="7527E0CE" w14:textId="750F8F2B" w:rsidR="00476589" w:rsidRDefault="00CE38F7">
      <w:pPr>
        <w:pStyle w:val="Kommentaaritekst"/>
      </w:pPr>
      <w:r>
        <w:rPr>
          <w:rStyle w:val="Kommentaariviide"/>
        </w:rPr>
        <w:annotationRef/>
      </w:r>
      <w:r w:rsidR="00476589">
        <w:t>Ka ATS § 12 lg 5 punktis 3 mainitakse ametnikke (kahes kohas). Kas ka seda sätet tuleks täiendada sõnadega "ja ametiasutuse töötaja"</w:t>
      </w:r>
    </w:p>
    <w:p w14:paraId="1864DA1F" w14:textId="77777777" w:rsidR="00476589" w:rsidRDefault="00476589" w:rsidP="00F25A98">
      <w:pPr>
        <w:pStyle w:val="Kommentaaritekst"/>
      </w:pPr>
      <w:r>
        <w:t>Lisaks - ametnike puhul võib eetikanõukogu keelduda seisukoha võtmisest kui samas asjas on algatatud distsiplinaarmenetlus. Kas töötajaid ei tuleks kohelda sarnaselt?</w:t>
      </w:r>
    </w:p>
  </w:comment>
  <w:comment w:id="11" w:author="Mari Käbi" w:date="2024-03-19T14:28:00Z" w:initials="MK">
    <w:p w14:paraId="7CCB550D" w14:textId="77777777" w:rsidR="005E208D" w:rsidRDefault="005E208D" w:rsidP="00A83300">
      <w:pPr>
        <w:pStyle w:val="Kommentaaritekst"/>
      </w:pPr>
      <w:r>
        <w:rPr>
          <w:rStyle w:val="Kommentaariviide"/>
        </w:rPr>
        <w:annotationRef/>
      </w:r>
      <w:r>
        <w:t xml:space="preserve">Eelnõu § 1 p-ga 1 nähakse ette, et ATS-st kohaldatakse ametiasutuse töötajale mh ka avaliku konkursi korraldamise osa. Palume kaaluda, kas eelnõu § 1 p 1 valguses on siinne säte vajalik. </w:t>
      </w:r>
    </w:p>
  </w:comment>
  <w:comment w:id="13" w:author="Mari Käbi" w:date="2024-03-19T14:41:00Z" w:initials="MK">
    <w:p w14:paraId="17CE122B" w14:textId="77777777" w:rsidR="006F018C" w:rsidRDefault="006F018C" w:rsidP="00243ADE">
      <w:pPr>
        <w:pStyle w:val="Kommentaaritekst"/>
      </w:pPr>
      <w:r>
        <w:rPr>
          <w:rStyle w:val="Kommentaariviide"/>
        </w:rPr>
        <w:annotationRef/>
      </w:r>
      <w:r>
        <w:t>Palume kaaluda sätte asukohta. Juhime tähelepanu, et sätete lisamise tõttu ei tohi paragrahvi sisemine süsteem ja loogika kannatada. Hetkel näib, et ATS § 23 lg 2 loetelu järjestus algab ametnikust ja liigub edasi asutuse juhini. Kas sellest loogikast lähtudes ei oleks põhjendatud lisada kõnealune punkt hoopis punktina 2.1  (järjekord - ametnik, struktuuriüksuse juht, asutuse juht)</w:t>
      </w:r>
    </w:p>
  </w:comment>
  <w:comment w:id="15" w:author="Mari Käbi" w:date="2024-03-19T14:42:00Z" w:initials="MK">
    <w:p w14:paraId="12303558" w14:textId="77777777" w:rsidR="00D85731" w:rsidRDefault="006F018C" w:rsidP="0030291D">
      <w:pPr>
        <w:pStyle w:val="Kommentaaritekst"/>
      </w:pPr>
      <w:r>
        <w:rPr>
          <w:rStyle w:val="Kommentaariviide"/>
        </w:rPr>
        <w:annotationRef/>
      </w:r>
      <w:r w:rsidR="00D85731">
        <w:t>Kui punkti asukohta muudetakse, tuleb ka siin muudatus teha.</w:t>
      </w:r>
    </w:p>
  </w:comment>
  <w:comment w:id="17" w:author="Mari Käbi" w:date="2024-03-19T15:17:00Z" w:initials="MK">
    <w:p w14:paraId="4B70CB6F" w14:textId="2134D05E" w:rsidR="00BC37A7" w:rsidRDefault="00BC37A7">
      <w:pPr>
        <w:pStyle w:val="Kommentaaritekst"/>
      </w:pPr>
      <w:r>
        <w:rPr>
          <w:rStyle w:val="Kommentaariviide"/>
        </w:rPr>
        <w:annotationRef/>
      </w:r>
      <w:r>
        <w:t>Samal ajal jõustuvad järjestikused muudetavad sätted esitatakse ühes muutmiskäsus (HÕNTE § 34 lg 1). Seega tuleks eelnõu punktid 19 ja 20 sõnastada üheks punktiks:</w:t>
      </w:r>
    </w:p>
    <w:p w14:paraId="48DE462D" w14:textId="77777777" w:rsidR="00BC37A7" w:rsidRDefault="00BC37A7" w:rsidP="00F92DF4">
      <w:pPr>
        <w:pStyle w:val="Kommentaaritekst"/>
      </w:pPr>
      <w:r>
        <w:t>19) paragrahvi 24 lõiked 1 ja 2 muudetakse ja sõnastatakse järgmiselt:</w:t>
      </w:r>
    </w:p>
  </w:comment>
  <w:comment w:id="21" w:author="Mari Käbi" w:date="2024-03-25T10:23:00Z" w:initials="MK">
    <w:p w14:paraId="5DBF4A99" w14:textId="77777777" w:rsidR="00344A8F" w:rsidRDefault="00344A8F" w:rsidP="006B2AB7">
      <w:pPr>
        <w:pStyle w:val="Kommentaaritekst"/>
      </w:pPr>
      <w:r>
        <w:rPr>
          <w:rStyle w:val="Kommentaariviide"/>
        </w:rPr>
        <w:annotationRef/>
      </w:r>
      <w:r>
        <w:t>Juhime tähelepanu, et töötajatele ei saa üle kanda avaliku teenistussuhte mõisteid - töötajaid ei viida üle, vaid nendega sõlmitakse kokkulepped, mis vormistatakse lepingutena. Sama kommentaar ka ATS § 98 juures.</w:t>
      </w:r>
    </w:p>
  </w:comment>
  <w:comment w:id="28" w:author="Mari Käbi" w:date="2024-03-19T15:56:00Z" w:initials="MK">
    <w:p w14:paraId="5C6EC9DA" w14:textId="77777777" w:rsidR="000D4DD0" w:rsidRDefault="000D4DD0" w:rsidP="00B60656">
      <w:pPr>
        <w:pStyle w:val="Kommentaaritekst"/>
      </w:pPr>
      <w:r>
        <w:rPr>
          <w:rStyle w:val="Kommentaariviide"/>
        </w:rPr>
        <w:annotationRef/>
      </w:r>
      <w:r>
        <w:t>Muutmisseaduses esitatakse muutmissätted muudetava seaduse sätete järjekorras  (HÕNTE §36 lg 1). Seega tuleks peatüki muutmissäte liigutada enne § 34 muudatusi, sest § 34 asubki 4.peatükis.</w:t>
      </w:r>
    </w:p>
  </w:comment>
  <w:comment w:id="39" w:author="Mari Käbi" w:date="2024-03-21T11:59:00Z" w:initials="MK">
    <w:p w14:paraId="3F2594C3" w14:textId="77777777" w:rsidR="00AE3926" w:rsidRDefault="00C01AA4" w:rsidP="002C2532">
      <w:pPr>
        <w:pStyle w:val="Kommentaaritekst"/>
      </w:pPr>
      <w:r>
        <w:rPr>
          <w:rStyle w:val="Kommentaariviide"/>
        </w:rPr>
        <w:annotationRef/>
      </w:r>
      <w:r w:rsidR="00AE3926">
        <w:t>Juhime tähelepanu kasutatavatele terminitele - ametnik ei lahku teenistusest, vaid ta vabastatakse.</w:t>
      </w:r>
    </w:p>
  </w:comment>
  <w:comment w:id="41" w:author="Mari Käbi" w:date="2024-03-19T16:13:00Z" w:initials="MK">
    <w:p w14:paraId="34D2D154" w14:textId="00079A68" w:rsidR="004A4B9E" w:rsidRDefault="004A4B9E" w:rsidP="00314A19">
      <w:pPr>
        <w:pStyle w:val="Kommentaaritekst"/>
      </w:pPr>
      <w:r>
        <w:rPr>
          <w:rStyle w:val="Kommentaariviide"/>
        </w:rPr>
        <w:annotationRef/>
      </w:r>
      <w:r>
        <w:t>ATS-s on hetkel olemas § 134.5. Palun kontrollige sätete numeratsiooni.</w:t>
      </w:r>
    </w:p>
  </w:comment>
  <w:comment w:id="50" w:author="Pilleriin Lindsalu" w:date="2024-03-24T22:57:00Z" w:initials="PL">
    <w:p w14:paraId="18A483D1" w14:textId="77777777" w:rsidR="00BC57CD" w:rsidRDefault="00BC57CD" w:rsidP="00F13BCD">
      <w:pPr>
        <w:pStyle w:val="Kommentaaritekst"/>
      </w:pPr>
      <w:r>
        <w:rPr>
          <w:rStyle w:val="Kommentaariviide"/>
        </w:rPr>
        <w:annotationRef/>
      </w:r>
      <w:r>
        <w:t xml:space="preserve">Palume kasutada paragrahvi pealkirjas sõna "järelhindamine". Järelhindamise kavandamiseks, sh sätte sõnastamiseks, on JuM koostanud lühijuhendi: </w:t>
      </w:r>
      <w:hyperlink r:id="rId1" w:history="1">
        <w:r w:rsidRPr="00F13BCD">
          <w:rPr>
            <w:rStyle w:val="Hperlink"/>
            <w:sz w:val="20"/>
            <w:szCs w:val="20"/>
            <w:bdr w:val="none" w:sz="0" w:space="0" w:color="auto"/>
          </w:rPr>
          <w:t>https://www.just.ee/media/3958/download</w:t>
        </w:r>
      </w:hyperlink>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CBAAF0" w15:done="0"/>
  <w15:commentEx w15:paraId="5E47851C" w15:done="0"/>
  <w15:commentEx w15:paraId="1D22BE93" w15:done="0"/>
  <w15:commentEx w15:paraId="71712D1D" w15:done="0"/>
  <w15:commentEx w15:paraId="071FE1E3" w15:done="0"/>
  <w15:commentEx w15:paraId="1864DA1F" w15:done="0"/>
  <w15:commentEx w15:paraId="7CCB550D" w15:done="0"/>
  <w15:commentEx w15:paraId="17CE122B" w15:done="0"/>
  <w15:commentEx w15:paraId="12303558" w15:done="0"/>
  <w15:commentEx w15:paraId="48DE462D" w15:done="0"/>
  <w15:commentEx w15:paraId="5DBF4A99" w15:done="0"/>
  <w15:commentEx w15:paraId="5C6EC9DA" w15:done="0"/>
  <w15:commentEx w15:paraId="3F2594C3" w15:done="0"/>
  <w15:commentEx w15:paraId="34D2D154" w15:done="0"/>
  <w15:commentEx w15:paraId="18A483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FE80A" w16cex:dateUtc="2024-03-28T10:58:00Z"/>
  <w16cex:commentExtensible w16cex:durableId="29A40E4C" w16cex:dateUtc="2024-03-19T11:14:00Z"/>
  <w16cex:commentExtensible w16cex:durableId="29A40FC7" w16cex:dateUtc="2024-03-19T11:21:00Z"/>
  <w16cex:commentExtensible w16cex:durableId="29A41273" w16cex:dateUtc="2024-03-19T11:32:00Z"/>
  <w16cex:commentExtensible w16cex:durableId="29A41323" w16cex:dateUtc="2024-03-19T11:35:00Z"/>
  <w16cex:commentExtensible w16cex:durableId="29A4148F" w16cex:dateUtc="2024-03-19T11:41:00Z"/>
  <w16cex:commentExtensible w16cex:durableId="29A41FA2" w16cex:dateUtc="2024-03-19T12:28:00Z"/>
  <w16cex:commentExtensible w16cex:durableId="29A4229A" w16cex:dateUtc="2024-03-19T12:41:00Z"/>
  <w16cex:commentExtensible w16cex:durableId="29A422B9" w16cex:dateUtc="2024-03-19T12:42:00Z"/>
  <w16cex:commentExtensible w16cex:durableId="29A42B19" w16cex:dateUtc="2024-03-19T13:17:00Z"/>
  <w16cex:commentExtensible w16cex:durableId="29ABCF29" w16cex:dateUtc="2024-03-25T08:23:00Z"/>
  <w16cex:commentExtensible w16cex:durableId="29A4343F" w16cex:dateUtc="2024-03-19T13:56:00Z"/>
  <w16cex:commentExtensible w16cex:durableId="29A69FB0" w16cex:dateUtc="2024-03-21T09:59:00Z"/>
  <w16cex:commentExtensible w16cex:durableId="29A4382D" w16cex:dateUtc="2024-03-19T14:13:00Z"/>
  <w16cex:commentExtensible w16cex:durableId="29AB2E3D" w16cex:dateUtc="2024-03-24T2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CBAAF0" w16cid:durableId="29AFE80A"/>
  <w16cid:commentId w16cid:paraId="5E47851C" w16cid:durableId="29A40E4C"/>
  <w16cid:commentId w16cid:paraId="1D22BE93" w16cid:durableId="29A40FC7"/>
  <w16cid:commentId w16cid:paraId="71712D1D" w16cid:durableId="29A41273"/>
  <w16cid:commentId w16cid:paraId="071FE1E3" w16cid:durableId="29A41323"/>
  <w16cid:commentId w16cid:paraId="1864DA1F" w16cid:durableId="29A4148F"/>
  <w16cid:commentId w16cid:paraId="7CCB550D" w16cid:durableId="29A41FA2"/>
  <w16cid:commentId w16cid:paraId="17CE122B" w16cid:durableId="29A4229A"/>
  <w16cid:commentId w16cid:paraId="12303558" w16cid:durableId="29A422B9"/>
  <w16cid:commentId w16cid:paraId="48DE462D" w16cid:durableId="29A42B19"/>
  <w16cid:commentId w16cid:paraId="5DBF4A99" w16cid:durableId="29ABCF29"/>
  <w16cid:commentId w16cid:paraId="5C6EC9DA" w16cid:durableId="29A4343F"/>
  <w16cid:commentId w16cid:paraId="3F2594C3" w16cid:durableId="29A69FB0"/>
  <w16cid:commentId w16cid:paraId="34D2D154" w16cid:durableId="29A4382D"/>
  <w16cid:commentId w16cid:paraId="18A483D1" w16cid:durableId="29AB2E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CD094" w14:textId="77777777" w:rsidR="00366FDB" w:rsidRDefault="00366FDB" w:rsidP="00FC6F33">
      <w:pPr>
        <w:spacing w:after="0"/>
      </w:pPr>
      <w:r>
        <w:separator/>
      </w:r>
    </w:p>
  </w:endnote>
  <w:endnote w:type="continuationSeparator" w:id="0">
    <w:p w14:paraId="6956ED21" w14:textId="77777777" w:rsidR="00366FDB" w:rsidRDefault="00366FDB" w:rsidP="00FC6F33">
      <w:pPr>
        <w:spacing w:after="0"/>
      </w:pPr>
      <w:r>
        <w:continuationSeparator/>
      </w:r>
    </w:p>
  </w:endnote>
  <w:endnote w:type="continuationNotice" w:id="1">
    <w:p w14:paraId="4DE6BDAE" w14:textId="77777777" w:rsidR="00366FDB" w:rsidRDefault="00366F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Device Font 10cpi"/>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Lucidasans"/>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565"/>
      <w:docPartObj>
        <w:docPartGallery w:val="Page Numbers (Bottom of Page)"/>
        <w:docPartUnique/>
      </w:docPartObj>
    </w:sdtPr>
    <w:sdtEndPr/>
    <w:sdtContent>
      <w:p w14:paraId="2949BF55" w14:textId="794CA45F" w:rsidR="00517791" w:rsidRDefault="00517791" w:rsidP="00FC6F33">
        <w:pPr>
          <w:pStyle w:val="Jalus"/>
          <w:jc w:val="center"/>
        </w:pPr>
        <w:r>
          <w:fldChar w:fldCharType="begin"/>
        </w:r>
        <w:r>
          <w:instrText xml:space="preserve"> PAGE   \* MERGEFORMAT </w:instrText>
        </w:r>
        <w:r>
          <w:fldChar w:fldCharType="separate"/>
        </w:r>
        <w:r w:rsidR="009636BA">
          <w:rPr>
            <w:noProof/>
          </w:rPr>
          <w:t>11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97"/>
      <w:docPartObj>
        <w:docPartGallery w:val="Page Numbers (Bottom of Page)"/>
        <w:docPartUnique/>
      </w:docPartObj>
    </w:sdtPr>
    <w:sdtEndPr/>
    <w:sdtContent>
      <w:p w14:paraId="19B6A6A7" w14:textId="4126A626" w:rsidR="00517791" w:rsidRDefault="00517791" w:rsidP="0085470A">
        <w:pPr>
          <w:pStyle w:val="Jalus"/>
          <w:jc w:val="center"/>
        </w:pPr>
        <w:r>
          <w:fldChar w:fldCharType="begin"/>
        </w:r>
        <w:r>
          <w:instrText xml:space="preserve"> PAGE   \* MERGEFORMAT </w:instrText>
        </w:r>
        <w:r>
          <w:fldChar w:fldCharType="separate"/>
        </w:r>
        <w:r w:rsidR="009636B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64EDF" w14:textId="77777777" w:rsidR="00366FDB" w:rsidRDefault="00366FDB" w:rsidP="00FC6F33">
      <w:pPr>
        <w:spacing w:after="0"/>
      </w:pPr>
      <w:r>
        <w:separator/>
      </w:r>
    </w:p>
  </w:footnote>
  <w:footnote w:type="continuationSeparator" w:id="0">
    <w:p w14:paraId="0D0635BE" w14:textId="77777777" w:rsidR="00366FDB" w:rsidRDefault="00366FDB" w:rsidP="00FC6F33">
      <w:pPr>
        <w:spacing w:after="0"/>
      </w:pPr>
      <w:r>
        <w:continuationSeparator/>
      </w:r>
    </w:p>
  </w:footnote>
  <w:footnote w:type="continuationNotice" w:id="1">
    <w:p w14:paraId="6ECEA27B" w14:textId="77777777" w:rsidR="00366FDB" w:rsidRDefault="00366FD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3338"/>
    <w:multiLevelType w:val="hybridMultilevel"/>
    <w:tmpl w:val="1130B106"/>
    <w:lvl w:ilvl="0" w:tplc="7FAA34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CA4233"/>
    <w:multiLevelType w:val="hybridMultilevel"/>
    <w:tmpl w:val="0302D2C4"/>
    <w:lvl w:ilvl="0" w:tplc="111E1A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B67C94"/>
    <w:multiLevelType w:val="hybridMultilevel"/>
    <w:tmpl w:val="D8720792"/>
    <w:lvl w:ilvl="0" w:tplc="43BCF60C">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EC7AF5"/>
    <w:multiLevelType w:val="hybridMultilevel"/>
    <w:tmpl w:val="3F006FBA"/>
    <w:lvl w:ilvl="0" w:tplc="5A003A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044813"/>
    <w:multiLevelType w:val="hybridMultilevel"/>
    <w:tmpl w:val="854C4692"/>
    <w:lvl w:ilvl="0" w:tplc="4EA0BF2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29F66AE5"/>
    <w:multiLevelType w:val="hybridMultilevel"/>
    <w:tmpl w:val="DC1C9F58"/>
    <w:lvl w:ilvl="0" w:tplc="5AA01E60">
      <w:start w:val="1"/>
      <w:numFmt w:val="decimal"/>
      <w:pStyle w:val="Pealkiri4"/>
      <w:lvlText w:val="%1)"/>
      <w:lvlJc w:val="left"/>
      <w:pPr>
        <w:ind w:left="360" w:hanging="360"/>
      </w:pPr>
      <w:rPr>
        <w:rFonts w:cs="Times New Roman" w:hint="default"/>
        <w:b/>
        <w:i w:val="0"/>
      </w:rPr>
    </w:lvl>
    <w:lvl w:ilvl="1" w:tplc="04250019" w:tentative="1">
      <w:start w:val="1"/>
      <w:numFmt w:val="lowerLetter"/>
      <w:lvlText w:val="%2."/>
      <w:lvlJc w:val="left"/>
      <w:pPr>
        <w:ind w:left="9237" w:hanging="360"/>
      </w:pPr>
      <w:rPr>
        <w:rFonts w:cs="Times New Roman"/>
      </w:rPr>
    </w:lvl>
    <w:lvl w:ilvl="2" w:tplc="0425001B" w:tentative="1">
      <w:start w:val="1"/>
      <w:numFmt w:val="lowerRoman"/>
      <w:lvlText w:val="%3."/>
      <w:lvlJc w:val="right"/>
      <w:pPr>
        <w:ind w:left="9957" w:hanging="180"/>
      </w:pPr>
      <w:rPr>
        <w:rFonts w:cs="Times New Roman"/>
      </w:rPr>
    </w:lvl>
    <w:lvl w:ilvl="3" w:tplc="0425000F" w:tentative="1">
      <w:start w:val="1"/>
      <w:numFmt w:val="decimal"/>
      <w:lvlText w:val="%4."/>
      <w:lvlJc w:val="left"/>
      <w:pPr>
        <w:ind w:left="10677" w:hanging="360"/>
      </w:pPr>
      <w:rPr>
        <w:rFonts w:cs="Times New Roman"/>
      </w:rPr>
    </w:lvl>
    <w:lvl w:ilvl="4" w:tplc="04250019" w:tentative="1">
      <w:start w:val="1"/>
      <w:numFmt w:val="lowerLetter"/>
      <w:lvlText w:val="%5."/>
      <w:lvlJc w:val="left"/>
      <w:pPr>
        <w:ind w:left="11397" w:hanging="360"/>
      </w:pPr>
      <w:rPr>
        <w:rFonts w:cs="Times New Roman"/>
      </w:rPr>
    </w:lvl>
    <w:lvl w:ilvl="5" w:tplc="0425001B" w:tentative="1">
      <w:start w:val="1"/>
      <w:numFmt w:val="lowerRoman"/>
      <w:lvlText w:val="%6."/>
      <w:lvlJc w:val="right"/>
      <w:pPr>
        <w:ind w:left="12117" w:hanging="180"/>
      </w:pPr>
      <w:rPr>
        <w:rFonts w:cs="Times New Roman"/>
      </w:rPr>
    </w:lvl>
    <w:lvl w:ilvl="6" w:tplc="0425000F" w:tentative="1">
      <w:start w:val="1"/>
      <w:numFmt w:val="decimal"/>
      <w:lvlText w:val="%7."/>
      <w:lvlJc w:val="left"/>
      <w:pPr>
        <w:ind w:left="12837" w:hanging="360"/>
      </w:pPr>
      <w:rPr>
        <w:rFonts w:cs="Times New Roman"/>
      </w:rPr>
    </w:lvl>
    <w:lvl w:ilvl="7" w:tplc="04250019" w:tentative="1">
      <w:start w:val="1"/>
      <w:numFmt w:val="lowerLetter"/>
      <w:lvlText w:val="%8."/>
      <w:lvlJc w:val="left"/>
      <w:pPr>
        <w:ind w:left="13557" w:hanging="360"/>
      </w:pPr>
      <w:rPr>
        <w:rFonts w:cs="Times New Roman"/>
      </w:rPr>
    </w:lvl>
    <w:lvl w:ilvl="8" w:tplc="0425001B" w:tentative="1">
      <w:start w:val="1"/>
      <w:numFmt w:val="lowerRoman"/>
      <w:lvlText w:val="%9."/>
      <w:lvlJc w:val="right"/>
      <w:pPr>
        <w:ind w:left="14277" w:hanging="180"/>
      </w:pPr>
      <w:rPr>
        <w:rFonts w:cs="Times New Roman"/>
      </w:rPr>
    </w:lvl>
  </w:abstractNum>
  <w:abstractNum w:abstractNumId="6" w15:restartNumberingAfterBreak="0">
    <w:nsid w:val="2C1E419F"/>
    <w:multiLevelType w:val="hybridMultilevel"/>
    <w:tmpl w:val="926497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F605B3"/>
    <w:multiLevelType w:val="hybridMultilevel"/>
    <w:tmpl w:val="29169B42"/>
    <w:lvl w:ilvl="0" w:tplc="BCBAD5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226087"/>
    <w:multiLevelType w:val="hybridMultilevel"/>
    <w:tmpl w:val="6DC6B4CA"/>
    <w:lvl w:ilvl="0" w:tplc="AA2CDECC">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887EB4"/>
    <w:multiLevelType w:val="hybridMultilevel"/>
    <w:tmpl w:val="2B26D8E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D0F0091"/>
    <w:multiLevelType w:val="hybridMultilevel"/>
    <w:tmpl w:val="2F10DB2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527C197B"/>
    <w:multiLevelType w:val="hybridMultilevel"/>
    <w:tmpl w:val="1EBED110"/>
    <w:lvl w:ilvl="0" w:tplc="3ED4C0C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7661F66"/>
    <w:multiLevelType w:val="hybridMultilevel"/>
    <w:tmpl w:val="AB1828B0"/>
    <w:lvl w:ilvl="0" w:tplc="8B165A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78B2C1B"/>
    <w:multiLevelType w:val="hybridMultilevel"/>
    <w:tmpl w:val="F0964016"/>
    <w:lvl w:ilvl="0" w:tplc="948AE25E">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1E83A6E"/>
    <w:multiLevelType w:val="hybridMultilevel"/>
    <w:tmpl w:val="563A8A44"/>
    <w:lvl w:ilvl="0" w:tplc="EA7E822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42F2E3F"/>
    <w:multiLevelType w:val="hybridMultilevel"/>
    <w:tmpl w:val="19344990"/>
    <w:lvl w:ilvl="0" w:tplc="AA2CDEC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57A4E6A"/>
    <w:multiLevelType w:val="hybridMultilevel"/>
    <w:tmpl w:val="D332D702"/>
    <w:lvl w:ilvl="0" w:tplc="DD7A0A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D0D5F85"/>
    <w:multiLevelType w:val="hybridMultilevel"/>
    <w:tmpl w:val="B04619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32345D7"/>
    <w:multiLevelType w:val="hybridMultilevel"/>
    <w:tmpl w:val="3270553A"/>
    <w:lvl w:ilvl="0" w:tplc="C4324A5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9F576F0"/>
    <w:multiLevelType w:val="hybridMultilevel"/>
    <w:tmpl w:val="E45C302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581455392">
    <w:abstractNumId w:val="5"/>
  </w:num>
  <w:num w:numId="2" w16cid:durableId="835802566">
    <w:abstractNumId w:val="3"/>
  </w:num>
  <w:num w:numId="3" w16cid:durableId="2090688896">
    <w:abstractNumId w:val="6"/>
  </w:num>
  <w:num w:numId="4" w16cid:durableId="1256549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51585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96999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71024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7880321">
    <w:abstractNumId w:val="15"/>
  </w:num>
  <w:num w:numId="9" w16cid:durableId="772168606">
    <w:abstractNumId w:val="8"/>
  </w:num>
  <w:num w:numId="10" w16cid:durableId="1878278343">
    <w:abstractNumId w:val="13"/>
  </w:num>
  <w:num w:numId="11" w16cid:durableId="131605002">
    <w:abstractNumId w:val="7"/>
  </w:num>
  <w:num w:numId="12" w16cid:durableId="871764773">
    <w:abstractNumId w:val="2"/>
  </w:num>
  <w:num w:numId="13" w16cid:durableId="1921065519">
    <w:abstractNumId w:val="18"/>
  </w:num>
  <w:num w:numId="14" w16cid:durableId="554968488">
    <w:abstractNumId w:val="12"/>
  </w:num>
  <w:num w:numId="15" w16cid:durableId="1947613320">
    <w:abstractNumId w:val="16"/>
  </w:num>
  <w:num w:numId="16" w16cid:durableId="1099524192">
    <w:abstractNumId w:val="1"/>
  </w:num>
  <w:num w:numId="17" w16cid:durableId="923877757">
    <w:abstractNumId w:val="0"/>
  </w:num>
  <w:num w:numId="18" w16cid:durableId="540436793">
    <w:abstractNumId w:val="17"/>
  </w:num>
  <w:num w:numId="19" w16cid:durableId="1291206564">
    <w:abstractNumId w:val="11"/>
  </w:num>
  <w:num w:numId="20" w16cid:durableId="1294869060">
    <w:abstractNumId w:val="14"/>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826"/>
    <w:rsid w:val="000001B9"/>
    <w:rsid w:val="00000EC9"/>
    <w:rsid w:val="000019A4"/>
    <w:rsid w:val="00003907"/>
    <w:rsid w:val="0000547F"/>
    <w:rsid w:val="00006E92"/>
    <w:rsid w:val="00010626"/>
    <w:rsid w:val="000121B9"/>
    <w:rsid w:val="00013041"/>
    <w:rsid w:val="000152E5"/>
    <w:rsid w:val="000158EE"/>
    <w:rsid w:val="00021322"/>
    <w:rsid w:val="00025AD6"/>
    <w:rsid w:val="00027039"/>
    <w:rsid w:val="0002782D"/>
    <w:rsid w:val="00030873"/>
    <w:rsid w:val="000405F2"/>
    <w:rsid w:val="00046A4A"/>
    <w:rsid w:val="00047037"/>
    <w:rsid w:val="00051D92"/>
    <w:rsid w:val="00053F17"/>
    <w:rsid w:val="00055298"/>
    <w:rsid w:val="00060EF0"/>
    <w:rsid w:val="000641D6"/>
    <w:rsid w:val="0006447F"/>
    <w:rsid w:val="000708C6"/>
    <w:rsid w:val="00073C1B"/>
    <w:rsid w:val="0007538C"/>
    <w:rsid w:val="00082759"/>
    <w:rsid w:val="000855BB"/>
    <w:rsid w:val="00094791"/>
    <w:rsid w:val="000948E5"/>
    <w:rsid w:val="000A3AFB"/>
    <w:rsid w:val="000A4DFA"/>
    <w:rsid w:val="000B5B9F"/>
    <w:rsid w:val="000B792D"/>
    <w:rsid w:val="000C27CB"/>
    <w:rsid w:val="000C3774"/>
    <w:rsid w:val="000C6518"/>
    <w:rsid w:val="000D4DD0"/>
    <w:rsid w:val="000D530C"/>
    <w:rsid w:val="000D624E"/>
    <w:rsid w:val="000D7468"/>
    <w:rsid w:val="000E1134"/>
    <w:rsid w:val="000E136C"/>
    <w:rsid w:val="000E14E9"/>
    <w:rsid w:val="000E1E89"/>
    <w:rsid w:val="000E3D6B"/>
    <w:rsid w:val="000E46C1"/>
    <w:rsid w:val="000E63AA"/>
    <w:rsid w:val="000F0916"/>
    <w:rsid w:val="000F1910"/>
    <w:rsid w:val="000F3CA6"/>
    <w:rsid w:val="000F69AD"/>
    <w:rsid w:val="000F77B0"/>
    <w:rsid w:val="00101E51"/>
    <w:rsid w:val="001025C2"/>
    <w:rsid w:val="001158E3"/>
    <w:rsid w:val="001162CB"/>
    <w:rsid w:val="0012418A"/>
    <w:rsid w:val="00126F40"/>
    <w:rsid w:val="00130D68"/>
    <w:rsid w:val="00134EA5"/>
    <w:rsid w:val="00140791"/>
    <w:rsid w:val="0014217C"/>
    <w:rsid w:val="00142FAC"/>
    <w:rsid w:val="00143591"/>
    <w:rsid w:val="00144724"/>
    <w:rsid w:val="001464DC"/>
    <w:rsid w:val="001474F6"/>
    <w:rsid w:val="00147F80"/>
    <w:rsid w:val="00150662"/>
    <w:rsid w:val="00150EDB"/>
    <w:rsid w:val="0015185B"/>
    <w:rsid w:val="00151C62"/>
    <w:rsid w:val="00154573"/>
    <w:rsid w:val="00155221"/>
    <w:rsid w:val="0015686E"/>
    <w:rsid w:val="00160255"/>
    <w:rsid w:val="00161BEC"/>
    <w:rsid w:val="00163B43"/>
    <w:rsid w:val="00163B5F"/>
    <w:rsid w:val="00164C20"/>
    <w:rsid w:val="00165EA4"/>
    <w:rsid w:val="00167DE5"/>
    <w:rsid w:val="00171F00"/>
    <w:rsid w:val="00174BD3"/>
    <w:rsid w:val="00176E42"/>
    <w:rsid w:val="00185008"/>
    <w:rsid w:val="00186BBF"/>
    <w:rsid w:val="0019359D"/>
    <w:rsid w:val="001A11F4"/>
    <w:rsid w:val="001B3C4D"/>
    <w:rsid w:val="001C6430"/>
    <w:rsid w:val="001D6413"/>
    <w:rsid w:val="001D6D60"/>
    <w:rsid w:val="001E568B"/>
    <w:rsid w:val="001F0C33"/>
    <w:rsid w:val="001F1A01"/>
    <w:rsid w:val="001F3A84"/>
    <w:rsid w:val="00201479"/>
    <w:rsid w:val="00203CBC"/>
    <w:rsid w:val="00205CAA"/>
    <w:rsid w:val="002105C5"/>
    <w:rsid w:val="00211BC6"/>
    <w:rsid w:val="00212A0F"/>
    <w:rsid w:val="00213ECC"/>
    <w:rsid w:val="00216296"/>
    <w:rsid w:val="00220A54"/>
    <w:rsid w:val="002279AA"/>
    <w:rsid w:val="00230B2E"/>
    <w:rsid w:val="00230B6A"/>
    <w:rsid w:val="00232700"/>
    <w:rsid w:val="00232E50"/>
    <w:rsid w:val="002351AF"/>
    <w:rsid w:val="002368F2"/>
    <w:rsid w:val="002416BC"/>
    <w:rsid w:val="002458F8"/>
    <w:rsid w:val="00246722"/>
    <w:rsid w:val="00252209"/>
    <w:rsid w:val="0025564C"/>
    <w:rsid w:val="00256BCC"/>
    <w:rsid w:val="002616EF"/>
    <w:rsid w:val="0026349E"/>
    <w:rsid w:val="00263A01"/>
    <w:rsid w:val="0026508B"/>
    <w:rsid w:val="00267256"/>
    <w:rsid w:val="0026775A"/>
    <w:rsid w:val="00273296"/>
    <w:rsid w:val="00274105"/>
    <w:rsid w:val="0027568D"/>
    <w:rsid w:val="002756A2"/>
    <w:rsid w:val="00275D8F"/>
    <w:rsid w:val="00276356"/>
    <w:rsid w:val="00280792"/>
    <w:rsid w:val="0028082C"/>
    <w:rsid w:val="002811C7"/>
    <w:rsid w:val="00283D04"/>
    <w:rsid w:val="00284BD5"/>
    <w:rsid w:val="00284CA0"/>
    <w:rsid w:val="00285571"/>
    <w:rsid w:val="00287A14"/>
    <w:rsid w:val="00290F90"/>
    <w:rsid w:val="0029421B"/>
    <w:rsid w:val="00295E5D"/>
    <w:rsid w:val="00296E69"/>
    <w:rsid w:val="002A3EE5"/>
    <w:rsid w:val="002A4A9C"/>
    <w:rsid w:val="002A6966"/>
    <w:rsid w:val="002A7B4C"/>
    <w:rsid w:val="002B3424"/>
    <w:rsid w:val="002B3692"/>
    <w:rsid w:val="002B4742"/>
    <w:rsid w:val="002B500F"/>
    <w:rsid w:val="002B7248"/>
    <w:rsid w:val="002B76D6"/>
    <w:rsid w:val="002B7ABE"/>
    <w:rsid w:val="002C076D"/>
    <w:rsid w:val="002C733E"/>
    <w:rsid w:val="002C769F"/>
    <w:rsid w:val="002D2659"/>
    <w:rsid w:val="002D6C88"/>
    <w:rsid w:val="002D6E1F"/>
    <w:rsid w:val="002D74DC"/>
    <w:rsid w:val="002E0DC9"/>
    <w:rsid w:val="002E18F2"/>
    <w:rsid w:val="002E388B"/>
    <w:rsid w:val="002E441D"/>
    <w:rsid w:val="002E54E3"/>
    <w:rsid w:val="002E6E05"/>
    <w:rsid w:val="002F0F83"/>
    <w:rsid w:val="002F21A6"/>
    <w:rsid w:val="002F2513"/>
    <w:rsid w:val="002F4A6D"/>
    <w:rsid w:val="002F6E23"/>
    <w:rsid w:val="0030613F"/>
    <w:rsid w:val="0031750C"/>
    <w:rsid w:val="00320D43"/>
    <w:rsid w:val="00322608"/>
    <w:rsid w:val="00322634"/>
    <w:rsid w:val="003230F1"/>
    <w:rsid w:val="00324AAD"/>
    <w:rsid w:val="00327569"/>
    <w:rsid w:val="003332B0"/>
    <w:rsid w:val="00335706"/>
    <w:rsid w:val="00336248"/>
    <w:rsid w:val="00337302"/>
    <w:rsid w:val="0034233F"/>
    <w:rsid w:val="00343466"/>
    <w:rsid w:val="00343B6A"/>
    <w:rsid w:val="00343BB0"/>
    <w:rsid w:val="00344A8F"/>
    <w:rsid w:val="00351015"/>
    <w:rsid w:val="00351C67"/>
    <w:rsid w:val="00353820"/>
    <w:rsid w:val="00354B07"/>
    <w:rsid w:val="00356CB3"/>
    <w:rsid w:val="003614EF"/>
    <w:rsid w:val="00366FDB"/>
    <w:rsid w:val="00371AF7"/>
    <w:rsid w:val="003768E8"/>
    <w:rsid w:val="00382BF7"/>
    <w:rsid w:val="00383621"/>
    <w:rsid w:val="00387F29"/>
    <w:rsid w:val="00387FCF"/>
    <w:rsid w:val="003960E4"/>
    <w:rsid w:val="003A0483"/>
    <w:rsid w:val="003A7D6B"/>
    <w:rsid w:val="003B386E"/>
    <w:rsid w:val="003B4753"/>
    <w:rsid w:val="003B5EF7"/>
    <w:rsid w:val="003C0091"/>
    <w:rsid w:val="003C1C27"/>
    <w:rsid w:val="003C3C67"/>
    <w:rsid w:val="003C58ED"/>
    <w:rsid w:val="003D3ACC"/>
    <w:rsid w:val="003D7A31"/>
    <w:rsid w:val="003E1A19"/>
    <w:rsid w:val="003E6A64"/>
    <w:rsid w:val="003E7C5F"/>
    <w:rsid w:val="003F13DB"/>
    <w:rsid w:val="003F3AFA"/>
    <w:rsid w:val="003F4BCB"/>
    <w:rsid w:val="003F6826"/>
    <w:rsid w:val="003F6BD1"/>
    <w:rsid w:val="00404294"/>
    <w:rsid w:val="00404E0C"/>
    <w:rsid w:val="00405470"/>
    <w:rsid w:val="00405F21"/>
    <w:rsid w:val="004078A8"/>
    <w:rsid w:val="00412B13"/>
    <w:rsid w:val="004176F3"/>
    <w:rsid w:val="00417E95"/>
    <w:rsid w:val="004201FD"/>
    <w:rsid w:val="00424D68"/>
    <w:rsid w:val="00425287"/>
    <w:rsid w:val="00426DE4"/>
    <w:rsid w:val="00431A61"/>
    <w:rsid w:val="00432CB8"/>
    <w:rsid w:val="00432F90"/>
    <w:rsid w:val="004354AA"/>
    <w:rsid w:val="0043644F"/>
    <w:rsid w:val="00440AA6"/>
    <w:rsid w:val="00441E3C"/>
    <w:rsid w:val="00446041"/>
    <w:rsid w:val="004506E4"/>
    <w:rsid w:val="00454043"/>
    <w:rsid w:val="004563BC"/>
    <w:rsid w:val="0046063E"/>
    <w:rsid w:val="0046374F"/>
    <w:rsid w:val="00466C32"/>
    <w:rsid w:val="00467233"/>
    <w:rsid w:val="004674CA"/>
    <w:rsid w:val="00471884"/>
    <w:rsid w:val="00471968"/>
    <w:rsid w:val="00472527"/>
    <w:rsid w:val="00476589"/>
    <w:rsid w:val="00481D77"/>
    <w:rsid w:val="0048772F"/>
    <w:rsid w:val="00490859"/>
    <w:rsid w:val="00490AA5"/>
    <w:rsid w:val="0049179C"/>
    <w:rsid w:val="004918E6"/>
    <w:rsid w:val="004944C9"/>
    <w:rsid w:val="00497521"/>
    <w:rsid w:val="004A4B9E"/>
    <w:rsid w:val="004A7EEE"/>
    <w:rsid w:val="004B1338"/>
    <w:rsid w:val="004B26CC"/>
    <w:rsid w:val="004B2DD8"/>
    <w:rsid w:val="004B2DE9"/>
    <w:rsid w:val="004B58E6"/>
    <w:rsid w:val="004B7F6B"/>
    <w:rsid w:val="004C1139"/>
    <w:rsid w:val="004C12EB"/>
    <w:rsid w:val="004C3E7B"/>
    <w:rsid w:val="004C70F6"/>
    <w:rsid w:val="004C791B"/>
    <w:rsid w:val="004D04D1"/>
    <w:rsid w:val="004D1A48"/>
    <w:rsid w:val="004D474B"/>
    <w:rsid w:val="004D5EEB"/>
    <w:rsid w:val="004E609B"/>
    <w:rsid w:val="004E7532"/>
    <w:rsid w:val="004F1410"/>
    <w:rsid w:val="004F1D7E"/>
    <w:rsid w:val="004F3B08"/>
    <w:rsid w:val="004F484A"/>
    <w:rsid w:val="004F646A"/>
    <w:rsid w:val="004F7648"/>
    <w:rsid w:val="00500016"/>
    <w:rsid w:val="00501C98"/>
    <w:rsid w:val="00501DDB"/>
    <w:rsid w:val="00510914"/>
    <w:rsid w:val="005127A0"/>
    <w:rsid w:val="00512BBD"/>
    <w:rsid w:val="0051660F"/>
    <w:rsid w:val="00517719"/>
    <w:rsid w:val="00517791"/>
    <w:rsid w:val="00521406"/>
    <w:rsid w:val="005218D2"/>
    <w:rsid w:val="005246B1"/>
    <w:rsid w:val="00525B03"/>
    <w:rsid w:val="005264C9"/>
    <w:rsid w:val="00536A04"/>
    <w:rsid w:val="005376FA"/>
    <w:rsid w:val="00537EDB"/>
    <w:rsid w:val="005401B8"/>
    <w:rsid w:val="00540557"/>
    <w:rsid w:val="0054214B"/>
    <w:rsid w:val="0054241E"/>
    <w:rsid w:val="0054784C"/>
    <w:rsid w:val="00556615"/>
    <w:rsid w:val="00562C97"/>
    <w:rsid w:val="005643F3"/>
    <w:rsid w:val="005657B1"/>
    <w:rsid w:val="0057042A"/>
    <w:rsid w:val="00576754"/>
    <w:rsid w:val="00576CA8"/>
    <w:rsid w:val="00582B69"/>
    <w:rsid w:val="00583577"/>
    <w:rsid w:val="00584CE9"/>
    <w:rsid w:val="00585685"/>
    <w:rsid w:val="00591146"/>
    <w:rsid w:val="00594362"/>
    <w:rsid w:val="00594F4F"/>
    <w:rsid w:val="00595BD8"/>
    <w:rsid w:val="00596887"/>
    <w:rsid w:val="005A1E7A"/>
    <w:rsid w:val="005A400B"/>
    <w:rsid w:val="005B5430"/>
    <w:rsid w:val="005B7285"/>
    <w:rsid w:val="005C0147"/>
    <w:rsid w:val="005C0D19"/>
    <w:rsid w:val="005C2DC5"/>
    <w:rsid w:val="005C330B"/>
    <w:rsid w:val="005C3A3C"/>
    <w:rsid w:val="005C48B3"/>
    <w:rsid w:val="005D7E67"/>
    <w:rsid w:val="005E0E69"/>
    <w:rsid w:val="005E208D"/>
    <w:rsid w:val="005E2ED8"/>
    <w:rsid w:val="005E30A3"/>
    <w:rsid w:val="005F083E"/>
    <w:rsid w:val="005F1E95"/>
    <w:rsid w:val="005F3F8F"/>
    <w:rsid w:val="0060060E"/>
    <w:rsid w:val="00602211"/>
    <w:rsid w:val="00604836"/>
    <w:rsid w:val="00605F6F"/>
    <w:rsid w:val="006112A0"/>
    <w:rsid w:val="00614ADF"/>
    <w:rsid w:val="0061515A"/>
    <w:rsid w:val="0061656B"/>
    <w:rsid w:val="006203E1"/>
    <w:rsid w:val="006207BE"/>
    <w:rsid w:val="00624771"/>
    <w:rsid w:val="006247F0"/>
    <w:rsid w:val="00625C61"/>
    <w:rsid w:val="00626EFD"/>
    <w:rsid w:val="006339D7"/>
    <w:rsid w:val="00634A48"/>
    <w:rsid w:val="00635425"/>
    <w:rsid w:val="00642C1D"/>
    <w:rsid w:val="00642CCB"/>
    <w:rsid w:val="006447F3"/>
    <w:rsid w:val="00651A6E"/>
    <w:rsid w:val="00652EEC"/>
    <w:rsid w:val="006542A1"/>
    <w:rsid w:val="00657E1F"/>
    <w:rsid w:val="00661569"/>
    <w:rsid w:val="00661ED5"/>
    <w:rsid w:val="0066230A"/>
    <w:rsid w:val="00676947"/>
    <w:rsid w:val="0067758A"/>
    <w:rsid w:val="00680EFC"/>
    <w:rsid w:val="00683D66"/>
    <w:rsid w:val="006876F1"/>
    <w:rsid w:val="00691F52"/>
    <w:rsid w:val="00693F6D"/>
    <w:rsid w:val="006965F2"/>
    <w:rsid w:val="006A132F"/>
    <w:rsid w:val="006A313D"/>
    <w:rsid w:val="006A7D74"/>
    <w:rsid w:val="006B035B"/>
    <w:rsid w:val="006B1BA3"/>
    <w:rsid w:val="006B3121"/>
    <w:rsid w:val="006B3F29"/>
    <w:rsid w:val="006B5E1C"/>
    <w:rsid w:val="006B6129"/>
    <w:rsid w:val="006C13D4"/>
    <w:rsid w:val="006C15FF"/>
    <w:rsid w:val="006C6261"/>
    <w:rsid w:val="006D25BA"/>
    <w:rsid w:val="006D48B8"/>
    <w:rsid w:val="006E038D"/>
    <w:rsid w:val="006E34DC"/>
    <w:rsid w:val="006E7146"/>
    <w:rsid w:val="006E7496"/>
    <w:rsid w:val="006E74BB"/>
    <w:rsid w:val="006F018C"/>
    <w:rsid w:val="00702542"/>
    <w:rsid w:val="00702C53"/>
    <w:rsid w:val="00711F13"/>
    <w:rsid w:val="007123D4"/>
    <w:rsid w:val="00715B90"/>
    <w:rsid w:val="00717F22"/>
    <w:rsid w:val="00722979"/>
    <w:rsid w:val="007234EA"/>
    <w:rsid w:val="00723F35"/>
    <w:rsid w:val="00726863"/>
    <w:rsid w:val="0073045E"/>
    <w:rsid w:val="00733A03"/>
    <w:rsid w:val="00735517"/>
    <w:rsid w:val="007406FD"/>
    <w:rsid w:val="00744545"/>
    <w:rsid w:val="00750209"/>
    <w:rsid w:val="007528E7"/>
    <w:rsid w:val="0075790E"/>
    <w:rsid w:val="007606B2"/>
    <w:rsid w:val="007633F7"/>
    <w:rsid w:val="00763583"/>
    <w:rsid w:val="007637D1"/>
    <w:rsid w:val="00765337"/>
    <w:rsid w:val="007666B7"/>
    <w:rsid w:val="00767D9E"/>
    <w:rsid w:val="007731F0"/>
    <w:rsid w:val="00776785"/>
    <w:rsid w:val="007773D1"/>
    <w:rsid w:val="00777DE6"/>
    <w:rsid w:val="00781F13"/>
    <w:rsid w:val="00783708"/>
    <w:rsid w:val="00785753"/>
    <w:rsid w:val="00787B64"/>
    <w:rsid w:val="00790AD3"/>
    <w:rsid w:val="0079391A"/>
    <w:rsid w:val="007A08B0"/>
    <w:rsid w:val="007A5A7A"/>
    <w:rsid w:val="007A63D9"/>
    <w:rsid w:val="007A7609"/>
    <w:rsid w:val="007B21C0"/>
    <w:rsid w:val="007B5B72"/>
    <w:rsid w:val="007B7FA2"/>
    <w:rsid w:val="007C21E9"/>
    <w:rsid w:val="007C2461"/>
    <w:rsid w:val="007C3226"/>
    <w:rsid w:val="007C6216"/>
    <w:rsid w:val="007D029A"/>
    <w:rsid w:val="007D3B31"/>
    <w:rsid w:val="007D4510"/>
    <w:rsid w:val="007D4780"/>
    <w:rsid w:val="007D6904"/>
    <w:rsid w:val="007E3627"/>
    <w:rsid w:val="007E3EE9"/>
    <w:rsid w:val="007E538E"/>
    <w:rsid w:val="007E7706"/>
    <w:rsid w:val="0080041E"/>
    <w:rsid w:val="008048F2"/>
    <w:rsid w:val="0080527C"/>
    <w:rsid w:val="00807670"/>
    <w:rsid w:val="008078CA"/>
    <w:rsid w:val="00812B4A"/>
    <w:rsid w:val="00813A85"/>
    <w:rsid w:val="00824E54"/>
    <w:rsid w:val="00825A76"/>
    <w:rsid w:val="00826A06"/>
    <w:rsid w:val="00827040"/>
    <w:rsid w:val="00837724"/>
    <w:rsid w:val="00840682"/>
    <w:rsid w:val="0084196D"/>
    <w:rsid w:val="00844F9A"/>
    <w:rsid w:val="00847467"/>
    <w:rsid w:val="0085470A"/>
    <w:rsid w:val="00856416"/>
    <w:rsid w:val="00861C73"/>
    <w:rsid w:val="00862A53"/>
    <w:rsid w:val="00870BE8"/>
    <w:rsid w:val="008805CF"/>
    <w:rsid w:val="008845B1"/>
    <w:rsid w:val="00890249"/>
    <w:rsid w:val="00896388"/>
    <w:rsid w:val="008A2618"/>
    <w:rsid w:val="008A3564"/>
    <w:rsid w:val="008A3C3F"/>
    <w:rsid w:val="008A42D2"/>
    <w:rsid w:val="008A4EEA"/>
    <w:rsid w:val="008A53E7"/>
    <w:rsid w:val="008A6EC4"/>
    <w:rsid w:val="008A75AF"/>
    <w:rsid w:val="008B08F4"/>
    <w:rsid w:val="008B0AB0"/>
    <w:rsid w:val="008B0ABD"/>
    <w:rsid w:val="008B267C"/>
    <w:rsid w:val="008B7641"/>
    <w:rsid w:val="008C07E7"/>
    <w:rsid w:val="008C4DD0"/>
    <w:rsid w:val="008C6D95"/>
    <w:rsid w:val="008C76F1"/>
    <w:rsid w:val="008D0E6D"/>
    <w:rsid w:val="008D2677"/>
    <w:rsid w:val="008D7D2D"/>
    <w:rsid w:val="008E0A2B"/>
    <w:rsid w:val="008E2573"/>
    <w:rsid w:val="008E2ABC"/>
    <w:rsid w:val="008E34C1"/>
    <w:rsid w:val="008E34EC"/>
    <w:rsid w:val="008F6138"/>
    <w:rsid w:val="00901A6E"/>
    <w:rsid w:val="00904133"/>
    <w:rsid w:val="009066F6"/>
    <w:rsid w:val="009118BE"/>
    <w:rsid w:val="00913079"/>
    <w:rsid w:val="00913B3B"/>
    <w:rsid w:val="009165D8"/>
    <w:rsid w:val="009223ED"/>
    <w:rsid w:val="0093004A"/>
    <w:rsid w:val="00934296"/>
    <w:rsid w:val="00935D86"/>
    <w:rsid w:val="00940E3F"/>
    <w:rsid w:val="0094281E"/>
    <w:rsid w:val="00942EC4"/>
    <w:rsid w:val="00943E95"/>
    <w:rsid w:val="009461F1"/>
    <w:rsid w:val="0094660D"/>
    <w:rsid w:val="009543D0"/>
    <w:rsid w:val="00955A90"/>
    <w:rsid w:val="00956561"/>
    <w:rsid w:val="009636BA"/>
    <w:rsid w:val="00966E3C"/>
    <w:rsid w:val="00966E60"/>
    <w:rsid w:val="00976E19"/>
    <w:rsid w:val="009770AC"/>
    <w:rsid w:val="0098625A"/>
    <w:rsid w:val="00987EB9"/>
    <w:rsid w:val="00993205"/>
    <w:rsid w:val="0099455A"/>
    <w:rsid w:val="009A16BE"/>
    <w:rsid w:val="009A2133"/>
    <w:rsid w:val="009A3932"/>
    <w:rsid w:val="009A4037"/>
    <w:rsid w:val="009A5DB7"/>
    <w:rsid w:val="009B07AA"/>
    <w:rsid w:val="009B0F97"/>
    <w:rsid w:val="009B110F"/>
    <w:rsid w:val="009B2276"/>
    <w:rsid w:val="009B5297"/>
    <w:rsid w:val="009B77A8"/>
    <w:rsid w:val="009C0D9C"/>
    <w:rsid w:val="009C1550"/>
    <w:rsid w:val="009C1E09"/>
    <w:rsid w:val="009C2145"/>
    <w:rsid w:val="009C2F85"/>
    <w:rsid w:val="009C3095"/>
    <w:rsid w:val="009C35E4"/>
    <w:rsid w:val="009C6789"/>
    <w:rsid w:val="009D1A40"/>
    <w:rsid w:val="009D7C24"/>
    <w:rsid w:val="009E13C7"/>
    <w:rsid w:val="009E1FDA"/>
    <w:rsid w:val="009E2B37"/>
    <w:rsid w:val="009E2E71"/>
    <w:rsid w:val="009E3792"/>
    <w:rsid w:val="009E3D6C"/>
    <w:rsid w:val="009E5B3E"/>
    <w:rsid w:val="009E687D"/>
    <w:rsid w:val="009E6F7C"/>
    <w:rsid w:val="009F05BE"/>
    <w:rsid w:val="009F485C"/>
    <w:rsid w:val="009F728B"/>
    <w:rsid w:val="00A0735B"/>
    <w:rsid w:val="00A07C34"/>
    <w:rsid w:val="00A1091E"/>
    <w:rsid w:val="00A119AC"/>
    <w:rsid w:val="00A1383C"/>
    <w:rsid w:val="00A14A2B"/>
    <w:rsid w:val="00A14F58"/>
    <w:rsid w:val="00A1639B"/>
    <w:rsid w:val="00A16BCA"/>
    <w:rsid w:val="00A17234"/>
    <w:rsid w:val="00A2192A"/>
    <w:rsid w:val="00A22517"/>
    <w:rsid w:val="00A22ED4"/>
    <w:rsid w:val="00A22FEC"/>
    <w:rsid w:val="00A24EE7"/>
    <w:rsid w:val="00A25785"/>
    <w:rsid w:val="00A25E90"/>
    <w:rsid w:val="00A26FFB"/>
    <w:rsid w:val="00A34FAD"/>
    <w:rsid w:val="00A372C3"/>
    <w:rsid w:val="00A46646"/>
    <w:rsid w:val="00A47875"/>
    <w:rsid w:val="00A6004A"/>
    <w:rsid w:val="00A614D8"/>
    <w:rsid w:val="00A62DD0"/>
    <w:rsid w:val="00A65937"/>
    <w:rsid w:val="00A65E1B"/>
    <w:rsid w:val="00A6715B"/>
    <w:rsid w:val="00A93A1B"/>
    <w:rsid w:val="00A94EFF"/>
    <w:rsid w:val="00A964A6"/>
    <w:rsid w:val="00A97555"/>
    <w:rsid w:val="00AA0FB9"/>
    <w:rsid w:val="00AA1A5C"/>
    <w:rsid w:val="00AA1E14"/>
    <w:rsid w:val="00AA20FC"/>
    <w:rsid w:val="00AA4097"/>
    <w:rsid w:val="00AA5C4D"/>
    <w:rsid w:val="00AA6512"/>
    <w:rsid w:val="00AA7C2A"/>
    <w:rsid w:val="00AB08DD"/>
    <w:rsid w:val="00AB132A"/>
    <w:rsid w:val="00AB30E7"/>
    <w:rsid w:val="00AB4CCF"/>
    <w:rsid w:val="00AC2B50"/>
    <w:rsid w:val="00AC4C1E"/>
    <w:rsid w:val="00AC7CC8"/>
    <w:rsid w:val="00AD1E9A"/>
    <w:rsid w:val="00AD73AA"/>
    <w:rsid w:val="00AD7DC4"/>
    <w:rsid w:val="00AE15EB"/>
    <w:rsid w:val="00AE3926"/>
    <w:rsid w:val="00AE51C4"/>
    <w:rsid w:val="00AF1783"/>
    <w:rsid w:val="00AF3201"/>
    <w:rsid w:val="00AF34B7"/>
    <w:rsid w:val="00AF4AC1"/>
    <w:rsid w:val="00AF70AD"/>
    <w:rsid w:val="00B001B8"/>
    <w:rsid w:val="00B003ED"/>
    <w:rsid w:val="00B0676A"/>
    <w:rsid w:val="00B16C81"/>
    <w:rsid w:val="00B17315"/>
    <w:rsid w:val="00B173D3"/>
    <w:rsid w:val="00B20CB7"/>
    <w:rsid w:val="00B21065"/>
    <w:rsid w:val="00B21D91"/>
    <w:rsid w:val="00B26B6C"/>
    <w:rsid w:val="00B30433"/>
    <w:rsid w:val="00B314C4"/>
    <w:rsid w:val="00B32F46"/>
    <w:rsid w:val="00B36B8A"/>
    <w:rsid w:val="00B37255"/>
    <w:rsid w:val="00B4003E"/>
    <w:rsid w:val="00B426D2"/>
    <w:rsid w:val="00B614DC"/>
    <w:rsid w:val="00B62CD1"/>
    <w:rsid w:val="00B64939"/>
    <w:rsid w:val="00B73321"/>
    <w:rsid w:val="00B80A43"/>
    <w:rsid w:val="00B81C9A"/>
    <w:rsid w:val="00B8387C"/>
    <w:rsid w:val="00B85C58"/>
    <w:rsid w:val="00B91CFC"/>
    <w:rsid w:val="00B9276E"/>
    <w:rsid w:val="00B94685"/>
    <w:rsid w:val="00B9593C"/>
    <w:rsid w:val="00B95A9D"/>
    <w:rsid w:val="00BA0E0A"/>
    <w:rsid w:val="00BA1FBA"/>
    <w:rsid w:val="00BA2EE5"/>
    <w:rsid w:val="00BA50C9"/>
    <w:rsid w:val="00BB54EF"/>
    <w:rsid w:val="00BB5917"/>
    <w:rsid w:val="00BB6787"/>
    <w:rsid w:val="00BB73FF"/>
    <w:rsid w:val="00BC37A7"/>
    <w:rsid w:val="00BC57CD"/>
    <w:rsid w:val="00BC789B"/>
    <w:rsid w:val="00BC7904"/>
    <w:rsid w:val="00BD36FC"/>
    <w:rsid w:val="00BD420F"/>
    <w:rsid w:val="00BD6879"/>
    <w:rsid w:val="00BE0628"/>
    <w:rsid w:val="00BE336D"/>
    <w:rsid w:val="00BE4D9F"/>
    <w:rsid w:val="00BE71D0"/>
    <w:rsid w:val="00BE76D0"/>
    <w:rsid w:val="00BF1D5C"/>
    <w:rsid w:val="00BF724D"/>
    <w:rsid w:val="00C01AA4"/>
    <w:rsid w:val="00C02B33"/>
    <w:rsid w:val="00C10C2E"/>
    <w:rsid w:val="00C10F02"/>
    <w:rsid w:val="00C11161"/>
    <w:rsid w:val="00C13763"/>
    <w:rsid w:val="00C17F8D"/>
    <w:rsid w:val="00C21F94"/>
    <w:rsid w:val="00C226B8"/>
    <w:rsid w:val="00C25124"/>
    <w:rsid w:val="00C2674A"/>
    <w:rsid w:val="00C26E05"/>
    <w:rsid w:val="00C26EE0"/>
    <w:rsid w:val="00C30390"/>
    <w:rsid w:val="00C32C40"/>
    <w:rsid w:val="00C33C2E"/>
    <w:rsid w:val="00C3467E"/>
    <w:rsid w:val="00C351B5"/>
    <w:rsid w:val="00C3529D"/>
    <w:rsid w:val="00C35B44"/>
    <w:rsid w:val="00C36B0E"/>
    <w:rsid w:val="00C40B66"/>
    <w:rsid w:val="00C417A8"/>
    <w:rsid w:val="00C4229D"/>
    <w:rsid w:val="00C42B4C"/>
    <w:rsid w:val="00C42EF0"/>
    <w:rsid w:val="00C447F5"/>
    <w:rsid w:val="00C4518A"/>
    <w:rsid w:val="00C465B8"/>
    <w:rsid w:val="00C51349"/>
    <w:rsid w:val="00C56A7C"/>
    <w:rsid w:val="00C61185"/>
    <w:rsid w:val="00C81B84"/>
    <w:rsid w:val="00C82755"/>
    <w:rsid w:val="00C83C32"/>
    <w:rsid w:val="00C86CDA"/>
    <w:rsid w:val="00C923BF"/>
    <w:rsid w:val="00C95DBE"/>
    <w:rsid w:val="00CA1D25"/>
    <w:rsid w:val="00CA2430"/>
    <w:rsid w:val="00CA3BA2"/>
    <w:rsid w:val="00CA5C04"/>
    <w:rsid w:val="00CB0352"/>
    <w:rsid w:val="00CC2895"/>
    <w:rsid w:val="00CC580C"/>
    <w:rsid w:val="00CD3869"/>
    <w:rsid w:val="00CD3D32"/>
    <w:rsid w:val="00CD7DBF"/>
    <w:rsid w:val="00CE38F7"/>
    <w:rsid w:val="00CE403A"/>
    <w:rsid w:val="00CE5390"/>
    <w:rsid w:val="00CE5BE0"/>
    <w:rsid w:val="00CE5ECC"/>
    <w:rsid w:val="00CF0F25"/>
    <w:rsid w:val="00CF2A65"/>
    <w:rsid w:val="00CF2CED"/>
    <w:rsid w:val="00CF4BEA"/>
    <w:rsid w:val="00CF7185"/>
    <w:rsid w:val="00D03545"/>
    <w:rsid w:val="00D0419C"/>
    <w:rsid w:val="00D06696"/>
    <w:rsid w:val="00D1084C"/>
    <w:rsid w:val="00D11541"/>
    <w:rsid w:val="00D1252A"/>
    <w:rsid w:val="00D1512D"/>
    <w:rsid w:val="00D1678E"/>
    <w:rsid w:val="00D16C57"/>
    <w:rsid w:val="00D20ADD"/>
    <w:rsid w:val="00D225AD"/>
    <w:rsid w:val="00D22D7F"/>
    <w:rsid w:val="00D22F12"/>
    <w:rsid w:val="00D23E76"/>
    <w:rsid w:val="00D25AE1"/>
    <w:rsid w:val="00D25CF7"/>
    <w:rsid w:val="00D2671B"/>
    <w:rsid w:val="00D26E4E"/>
    <w:rsid w:val="00D27793"/>
    <w:rsid w:val="00D406F0"/>
    <w:rsid w:val="00D41F08"/>
    <w:rsid w:val="00D41FAA"/>
    <w:rsid w:val="00D437F1"/>
    <w:rsid w:val="00D4449E"/>
    <w:rsid w:val="00D45A0D"/>
    <w:rsid w:val="00D5573D"/>
    <w:rsid w:val="00D609FD"/>
    <w:rsid w:val="00D651C6"/>
    <w:rsid w:val="00D746EC"/>
    <w:rsid w:val="00D8249D"/>
    <w:rsid w:val="00D83E33"/>
    <w:rsid w:val="00D85731"/>
    <w:rsid w:val="00D858F1"/>
    <w:rsid w:val="00D858F4"/>
    <w:rsid w:val="00D91AA6"/>
    <w:rsid w:val="00D91B66"/>
    <w:rsid w:val="00DA06A3"/>
    <w:rsid w:val="00DA1017"/>
    <w:rsid w:val="00DA2D34"/>
    <w:rsid w:val="00DA4C83"/>
    <w:rsid w:val="00DA71AE"/>
    <w:rsid w:val="00DB0EDC"/>
    <w:rsid w:val="00DB49B0"/>
    <w:rsid w:val="00DB4B7B"/>
    <w:rsid w:val="00DB6A1F"/>
    <w:rsid w:val="00DC1CD0"/>
    <w:rsid w:val="00DC205B"/>
    <w:rsid w:val="00DC584D"/>
    <w:rsid w:val="00DC6433"/>
    <w:rsid w:val="00DD09A4"/>
    <w:rsid w:val="00DD10F1"/>
    <w:rsid w:val="00DD4CA1"/>
    <w:rsid w:val="00DE077C"/>
    <w:rsid w:val="00DE0C34"/>
    <w:rsid w:val="00DE2CE8"/>
    <w:rsid w:val="00DE2DC1"/>
    <w:rsid w:val="00DE38F9"/>
    <w:rsid w:val="00E07FEF"/>
    <w:rsid w:val="00E13146"/>
    <w:rsid w:val="00E1581F"/>
    <w:rsid w:val="00E17586"/>
    <w:rsid w:val="00E20A21"/>
    <w:rsid w:val="00E21388"/>
    <w:rsid w:val="00E2532E"/>
    <w:rsid w:val="00E2575A"/>
    <w:rsid w:val="00E32B18"/>
    <w:rsid w:val="00E32BBE"/>
    <w:rsid w:val="00E32EBC"/>
    <w:rsid w:val="00E33788"/>
    <w:rsid w:val="00E345F3"/>
    <w:rsid w:val="00E34B82"/>
    <w:rsid w:val="00E35D4A"/>
    <w:rsid w:val="00E37BD2"/>
    <w:rsid w:val="00E43F18"/>
    <w:rsid w:val="00E444E4"/>
    <w:rsid w:val="00E45E2A"/>
    <w:rsid w:val="00E50FD3"/>
    <w:rsid w:val="00E5132A"/>
    <w:rsid w:val="00E52B43"/>
    <w:rsid w:val="00E537E3"/>
    <w:rsid w:val="00E5570B"/>
    <w:rsid w:val="00E55CEF"/>
    <w:rsid w:val="00E6382D"/>
    <w:rsid w:val="00E7164D"/>
    <w:rsid w:val="00E729D5"/>
    <w:rsid w:val="00E74EA7"/>
    <w:rsid w:val="00E821C7"/>
    <w:rsid w:val="00E85B93"/>
    <w:rsid w:val="00E85C89"/>
    <w:rsid w:val="00E90911"/>
    <w:rsid w:val="00E928B6"/>
    <w:rsid w:val="00E94194"/>
    <w:rsid w:val="00E957D0"/>
    <w:rsid w:val="00E971B3"/>
    <w:rsid w:val="00EA6C18"/>
    <w:rsid w:val="00EA7CA7"/>
    <w:rsid w:val="00EB0C7E"/>
    <w:rsid w:val="00EB1BD4"/>
    <w:rsid w:val="00EB566A"/>
    <w:rsid w:val="00EB6AE2"/>
    <w:rsid w:val="00EC153A"/>
    <w:rsid w:val="00EC2D2C"/>
    <w:rsid w:val="00EC2F60"/>
    <w:rsid w:val="00EC308C"/>
    <w:rsid w:val="00EC71B8"/>
    <w:rsid w:val="00EC7900"/>
    <w:rsid w:val="00ED022E"/>
    <w:rsid w:val="00ED0904"/>
    <w:rsid w:val="00ED3B10"/>
    <w:rsid w:val="00EF1C83"/>
    <w:rsid w:val="00EF422B"/>
    <w:rsid w:val="00F01324"/>
    <w:rsid w:val="00F02C35"/>
    <w:rsid w:val="00F03C54"/>
    <w:rsid w:val="00F04FD0"/>
    <w:rsid w:val="00F05771"/>
    <w:rsid w:val="00F06C81"/>
    <w:rsid w:val="00F1039C"/>
    <w:rsid w:val="00F11A34"/>
    <w:rsid w:val="00F13DAB"/>
    <w:rsid w:val="00F15BAD"/>
    <w:rsid w:val="00F16AF5"/>
    <w:rsid w:val="00F172E9"/>
    <w:rsid w:val="00F22772"/>
    <w:rsid w:val="00F24446"/>
    <w:rsid w:val="00F244A9"/>
    <w:rsid w:val="00F270B1"/>
    <w:rsid w:val="00F274D5"/>
    <w:rsid w:val="00F3032F"/>
    <w:rsid w:val="00F30F23"/>
    <w:rsid w:val="00F314D5"/>
    <w:rsid w:val="00F325BA"/>
    <w:rsid w:val="00F33806"/>
    <w:rsid w:val="00F40188"/>
    <w:rsid w:val="00F419BF"/>
    <w:rsid w:val="00F43CC9"/>
    <w:rsid w:val="00F46BF1"/>
    <w:rsid w:val="00F47863"/>
    <w:rsid w:val="00F47EB4"/>
    <w:rsid w:val="00F51183"/>
    <w:rsid w:val="00F51B27"/>
    <w:rsid w:val="00F5788B"/>
    <w:rsid w:val="00F65A80"/>
    <w:rsid w:val="00F70F8F"/>
    <w:rsid w:val="00F72699"/>
    <w:rsid w:val="00F80140"/>
    <w:rsid w:val="00F80FE2"/>
    <w:rsid w:val="00F8215A"/>
    <w:rsid w:val="00F83DB1"/>
    <w:rsid w:val="00F875F2"/>
    <w:rsid w:val="00F93844"/>
    <w:rsid w:val="00F9743C"/>
    <w:rsid w:val="00FA4436"/>
    <w:rsid w:val="00FA6E06"/>
    <w:rsid w:val="00FB0E87"/>
    <w:rsid w:val="00FB7293"/>
    <w:rsid w:val="00FB74E2"/>
    <w:rsid w:val="00FB7B6E"/>
    <w:rsid w:val="00FC045F"/>
    <w:rsid w:val="00FC4337"/>
    <w:rsid w:val="00FC6672"/>
    <w:rsid w:val="00FC6F33"/>
    <w:rsid w:val="00FC7CDA"/>
    <w:rsid w:val="00FD1F25"/>
    <w:rsid w:val="00FD52CE"/>
    <w:rsid w:val="00FD5A60"/>
    <w:rsid w:val="00FE0C26"/>
    <w:rsid w:val="00FE29FE"/>
    <w:rsid w:val="00FE406D"/>
    <w:rsid w:val="00FE5914"/>
    <w:rsid w:val="00FE7467"/>
    <w:rsid w:val="00FF26A5"/>
    <w:rsid w:val="00FF2E03"/>
    <w:rsid w:val="00FF55B1"/>
    <w:rsid w:val="00FF6352"/>
    <w:rsid w:val="00FF6D8F"/>
    <w:rsid w:val="1C57333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60E26"/>
  <w15:docId w15:val="{339D42A5-C727-4837-A23C-C0BD49772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t-EE" w:eastAsia="en-US"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qFormat="1"/>
    <w:lsdException w:name="heading 4" w:semiHidden="1"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0AD3"/>
  </w:style>
  <w:style w:type="paragraph" w:styleId="Pealkiri1">
    <w:name w:val="heading 1"/>
    <w:basedOn w:val="Normaallaad"/>
    <w:next w:val="Normaallaad"/>
    <w:link w:val="Pealkiri1Mrk"/>
    <w:uiPriority w:val="9"/>
    <w:qFormat/>
    <w:rsid w:val="00FC6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semiHidden/>
    <w:rsid w:val="000054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2E18F2"/>
    <w:pPr>
      <w:keepNext/>
      <w:keepLines/>
      <w:spacing w:before="200" w:after="0" w:line="276" w:lineRule="auto"/>
      <w:jc w:val="left"/>
      <w:outlineLvl w:val="2"/>
    </w:pPr>
    <w:rPr>
      <w:rFonts w:ascii="Cambria" w:eastAsia="MS Gothic" w:hAnsi="Cambria" w:cs="Times New Roman"/>
      <w:b/>
      <w:bCs/>
      <w:color w:val="4F81BD"/>
      <w:sz w:val="20"/>
      <w:szCs w:val="20"/>
      <w:lang w:eastAsia="et-EE"/>
    </w:rPr>
  </w:style>
  <w:style w:type="paragraph" w:styleId="Pealkiri4">
    <w:name w:val="heading 4"/>
    <w:basedOn w:val="Normaallaad"/>
    <w:next w:val="Normaallaad"/>
    <w:link w:val="Pealkiri4Mrk"/>
    <w:autoRedefine/>
    <w:uiPriority w:val="99"/>
    <w:semiHidden/>
    <w:qFormat/>
    <w:rsid w:val="002E18F2"/>
    <w:pPr>
      <w:keepNext/>
      <w:keepLines/>
      <w:numPr>
        <w:numId w:val="1"/>
      </w:numPr>
      <w:spacing w:before="480" w:after="480" w:line="360" w:lineRule="auto"/>
      <w:ind w:left="714" w:hanging="357"/>
      <w:outlineLvl w:val="3"/>
    </w:pPr>
    <w:rPr>
      <w:rFonts w:eastAsia="Times New Roman" w:cs="Times New Roman"/>
      <w:bCs/>
      <w:iCs/>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number">
    <w:name w:val="eelnõu number"/>
    <w:basedOn w:val="Normaallaad"/>
    <w:qFormat/>
    <w:rsid w:val="003E6A64"/>
    <w:pPr>
      <w:widowControl w:val="0"/>
      <w:autoSpaceDN w:val="0"/>
      <w:adjustRightInd w:val="0"/>
      <w:spacing w:before="240" w:after="120"/>
      <w:jc w:val="center"/>
    </w:pPr>
    <w:rPr>
      <w:rFonts w:eastAsia="Times New Roman" w:cs="Times New Roman"/>
      <w:b/>
      <w:sz w:val="72"/>
      <w:lang w:eastAsia="et-EE"/>
    </w:rPr>
  </w:style>
  <w:style w:type="paragraph" w:customStyle="1" w:styleId="eelnupealkiri">
    <w:name w:val="eelnõu pealkiri"/>
    <w:basedOn w:val="Normaallaad"/>
    <w:qFormat/>
    <w:rsid w:val="003E6A64"/>
    <w:pPr>
      <w:widowControl w:val="0"/>
      <w:autoSpaceDN w:val="0"/>
      <w:adjustRightInd w:val="0"/>
      <w:spacing w:before="120" w:after="480"/>
      <w:jc w:val="center"/>
    </w:pPr>
    <w:rPr>
      <w:rFonts w:eastAsia="Times New Roman" w:cs="Times New Roman"/>
      <w:b/>
      <w:sz w:val="32"/>
      <w:lang w:eastAsia="et-EE"/>
    </w:rPr>
  </w:style>
  <w:style w:type="paragraph" w:customStyle="1" w:styleId="pealkiri">
    <w:name w:val="§_pealkiri"/>
    <w:basedOn w:val="Normaallaad"/>
    <w:qFormat/>
    <w:rsid w:val="003E6A64"/>
    <w:pPr>
      <w:widowControl w:val="0"/>
      <w:autoSpaceDN w:val="0"/>
      <w:adjustRightInd w:val="0"/>
      <w:spacing w:before="240" w:after="0"/>
    </w:pPr>
    <w:rPr>
      <w:rFonts w:eastAsia="Times New Roman" w:cs="Times New Roman"/>
      <w:b/>
      <w:lang w:eastAsia="et-EE"/>
    </w:rPr>
  </w:style>
  <w:style w:type="paragraph" w:customStyle="1" w:styleId="EELNUmrge">
    <w:name w:val="EELNÕU märge"/>
    <w:next w:val="eelnunumber"/>
    <w:autoRedefine/>
    <w:semiHidden/>
    <w:qFormat/>
    <w:rsid w:val="006112A0"/>
    <w:pPr>
      <w:spacing w:before="120" w:after="0"/>
      <w:jc w:val="right"/>
    </w:pPr>
    <w:rPr>
      <w:rFonts w:eastAsia="Times New Roman" w:cs="Times New Roman"/>
      <w:lang w:eastAsia="et-EE"/>
    </w:rPr>
  </w:style>
  <w:style w:type="paragraph" w:customStyle="1" w:styleId="muudatustesissejuhatus">
    <w:name w:val="muudatuste sissejuhatus"/>
    <w:basedOn w:val="Normaallaad"/>
    <w:next w:val="muutmisksk"/>
    <w:qFormat/>
    <w:rsid w:val="003E6A64"/>
    <w:pPr>
      <w:widowControl w:val="0"/>
      <w:autoSpaceDN w:val="0"/>
      <w:adjustRightInd w:val="0"/>
      <w:spacing w:before="240"/>
    </w:pPr>
    <w:rPr>
      <w:rFonts w:eastAsia="Times New Roman" w:cs="Times New Roman"/>
      <w:lang w:eastAsia="et-EE"/>
    </w:rPr>
  </w:style>
  <w:style w:type="paragraph" w:customStyle="1" w:styleId="muutmisksk">
    <w:name w:val="muutmiskäsk"/>
    <w:basedOn w:val="Normaallaad"/>
    <w:qFormat/>
    <w:rsid w:val="00B91CFC"/>
    <w:pPr>
      <w:widowControl w:val="0"/>
      <w:autoSpaceDN w:val="0"/>
      <w:adjustRightInd w:val="0"/>
      <w:spacing w:before="240" w:after="0"/>
    </w:pPr>
    <w:rPr>
      <w:rFonts w:eastAsia="Times New Roman" w:cs="Times New Roman"/>
      <w:lang w:eastAsia="et-EE"/>
    </w:rPr>
  </w:style>
  <w:style w:type="paragraph" w:customStyle="1" w:styleId="muudetavtekst">
    <w:name w:val="muudetav tekst"/>
    <w:basedOn w:val="Normaallaad"/>
    <w:qFormat/>
    <w:rsid w:val="00D45A0D"/>
    <w:pPr>
      <w:suppressAutoHyphens/>
      <w:autoSpaceDN w:val="0"/>
      <w:adjustRightInd w:val="0"/>
      <w:spacing w:after="0"/>
    </w:pPr>
    <w:rPr>
      <w:rFonts w:eastAsia="Times New Roman" w:cs="Times New Roman"/>
      <w:lang w:eastAsia="et-EE"/>
    </w:rPr>
  </w:style>
  <w:style w:type="paragraph" w:customStyle="1" w:styleId="le1reapikkuseulatuvnimetus">
    <w:name w:val="üle 1 reapikkuse ulatuv § nimetus"/>
    <w:basedOn w:val="Normaallaad"/>
    <w:next w:val="muudetavtekstboldis"/>
    <w:qFormat/>
    <w:rsid w:val="00B91CFC"/>
    <w:pPr>
      <w:tabs>
        <w:tab w:val="left" w:pos="680"/>
        <w:tab w:val="left" w:pos="737"/>
      </w:tabs>
      <w:suppressAutoHyphens/>
      <w:autoSpaceDN w:val="0"/>
      <w:adjustRightInd w:val="0"/>
      <w:spacing w:after="0"/>
    </w:pPr>
    <w:rPr>
      <w:rFonts w:eastAsia="Times New Roman" w:cs="Times New Roman"/>
      <w:b/>
      <w:lang w:eastAsia="et-EE"/>
    </w:rPr>
  </w:style>
  <w:style w:type="paragraph" w:customStyle="1" w:styleId="uuspeatkijaotis">
    <w:name w:val="uus peatüki (jaotis"/>
    <w:aliases w:val="osa,jagu ) pealkiri"/>
    <w:basedOn w:val="Normaallaad"/>
    <w:qFormat/>
    <w:rsid w:val="00D858F4"/>
    <w:pPr>
      <w:widowControl w:val="0"/>
      <w:autoSpaceDN w:val="0"/>
      <w:adjustRightInd w:val="0"/>
      <w:spacing w:after="120"/>
      <w:jc w:val="center"/>
    </w:pPr>
    <w:rPr>
      <w:rFonts w:eastAsia="Times New Roman" w:cs="Times New Roman"/>
      <w:b/>
      <w:caps/>
      <w:lang w:eastAsia="et-EE"/>
    </w:rPr>
  </w:style>
  <w:style w:type="paragraph" w:customStyle="1" w:styleId="uuspeatkiosa">
    <w:name w:val="uus peatüki (osa"/>
    <w:aliases w:val="jagu,jaotis) nr"/>
    <w:basedOn w:val="uuspeatkijaotis"/>
    <w:next w:val="uuspeatkijaotis"/>
    <w:qFormat/>
    <w:rsid w:val="00D858F4"/>
    <w:pPr>
      <w:spacing w:before="120" w:after="0"/>
    </w:pPr>
    <w:rPr>
      <w:b w:val="0"/>
    </w:rPr>
  </w:style>
  <w:style w:type="paragraph" w:customStyle="1" w:styleId="muudetavtekstboldis">
    <w:name w:val="muudetav tekst boldis"/>
    <w:basedOn w:val="muudetavtekst"/>
    <w:qFormat/>
    <w:rsid w:val="00B91CFC"/>
    <w:pPr>
      <w:jc w:val="left"/>
    </w:pPr>
    <w:rPr>
      <w:rFonts w:eastAsia="MS Gothic"/>
      <w:b/>
    </w:rPr>
  </w:style>
  <w:style w:type="paragraph" w:customStyle="1" w:styleId="esimees">
    <w:name w:val="esimees"/>
    <w:basedOn w:val="Normaallaad"/>
    <w:qFormat/>
    <w:rsid w:val="006112A0"/>
    <w:pPr>
      <w:widowControl w:val="0"/>
      <w:autoSpaceDN w:val="0"/>
      <w:adjustRightInd w:val="0"/>
    </w:pPr>
    <w:rPr>
      <w:rFonts w:eastAsia="Times New Roman" w:cs="Times New Roman"/>
      <w:lang w:eastAsia="et-EE"/>
    </w:rPr>
  </w:style>
  <w:style w:type="paragraph" w:customStyle="1" w:styleId="vastuvtmisekohajakuupevamrge">
    <w:name w:val="vastuvõtmise koha ja kuupäeva märge"/>
    <w:basedOn w:val="Normaallaad"/>
    <w:next w:val="seadusetekstialunejoon"/>
    <w:qFormat/>
    <w:rsid w:val="000B792D"/>
    <w:pPr>
      <w:widowControl w:val="0"/>
      <w:tabs>
        <w:tab w:val="left" w:pos="1701"/>
      </w:tabs>
      <w:autoSpaceDN w:val="0"/>
      <w:adjustRightInd w:val="0"/>
      <w:spacing w:after="480"/>
      <w:jc w:val="left"/>
    </w:pPr>
    <w:rPr>
      <w:rFonts w:eastAsia="Times New Roman" w:cs="Times New Roman"/>
      <w:lang w:eastAsia="et-EE"/>
    </w:rPr>
  </w:style>
  <w:style w:type="character" w:customStyle="1" w:styleId="Pealkiri1Mrk">
    <w:name w:val="Pealkiri 1 Märk"/>
    <w:basedOn w:val="Liguvaikefont"/>
    <w:link w:val="Pealkiri1"/>
    <w:uiPriority w:val="9"/>
    <w:rsid w:val="0000547F"/>
    <w:rPr>
      <w:rFonts w:asciiTheme="majorHAnsi" w:eastAsiaTheme="majorEastAsia" w:hAnsiTheme="majorHAnsi" w:cstheme="majorBidi"/>
      <w:b/>
      <w:bCs/>
      <w:color w:val="365F91" w:themeColor="accent1" w:themeShade="BF"/>
      <w:sz w:val="28"/>
      <w:szCs w:val="28"/>
    </w:rPr>
  </w:style>
  <w:style w:type="paragraph" w:styleId="Pis">
    <w:name w:val="header"/>
    <w:basedOn w:val="Normaallaad"/>
    <w:link w:val="PisMrk"/>
    <w:uiPriority w:val="99"/>
    <w:rsid w:val="00FC6F33"/>
    <w:pPr>
      <w:tabs>
        <w:tab w:val="center" w:pos="4536"/>
        <w:tab w:val="right" w:pos="9072"/>
      </w:tabs>
      <w:spacing w:after="0"/>
    </w:pPr>
  </w:style>
  <w:style w:type="character" w:customStyle="1" w:styleId="PisMrk">
    <w:name w:val="Päis Märk"/>
    <w:basedOn w:val="Liguvaikefont"/>
    <w:link w:val="Pis"/>
    <w:uiPriority w:val="99"/>
    <w:rsid w:val="00B91CFC"/>
  </w:style>
  <w:style w:type="paragraph" w:styleId="Jalus">
    <w:name w:val="footer"/>
    <w:basedOn w:val="Normaallaad"/>
    <w:link w:val="JalusMrk"/>
    <w:uiPriority w:val="99"/>
    <w:rsid w:val="00FC6F33"/>
    <w:pPr>
      <w:tabs>
        <w:tab w:val="center" w:pos="4536"/>
        <w:tab w:val="right" w:pos="9072"/>
      </w:tabs>
      <w:spacing w:after="0"/>
    </w:pPr>
  </w:style>
  <w:style w:type="character" w:customStyle="1" w:styleId="JalusMrk">
    <w:name w:val="Jalus Märk"/>
    <w:basedOn w:val="Liguvaikefont"/>
    <w:link w:val="Jalus"/>
    <w:uiPriority w:val="99"/>
    <w:rsid w:val="00B91CFC"/>
  </w:style>
  <w:style w:type="character" w:customStyle="1" w:styleId="Pealkiri2Mrk">
    <w:name w:val="Pealkiri 2 Märk"/>
    <w:basedOn w:val="Liguvaikefont"/>
    <w:link w:val="Pealkiri2"/>
    <w:uiPriority w:val="9"/>
    <w:semiHidden/>
    <w:rsid w:val="0000547F"/>
    <w:rPr>
      <w:rFonts w:asciiTheme="majorHAnsi" w:eastAsiaTheme="majorEastAsia" w:hAnsiTheme="majorHAnsi" w:cstheme="majorBidi"/>
      <w:b/>
      <w:bCs/>
      <w:color w:val="4F81BD" w:themeColor="accent1"/>
      <w:sz w:val="26"/>
      <w:szCs w:val="26"/>
    </w:rPr>
  </w:style>
  <w:style w:type="paragraph" w:customStyle="1" w:styleId="eelnumrge0">
    <w:name w:val="eelnõu märge"/>
    <w:basedOn w:val="EELNUmrge"/>
    <w:qFormat/>
    <w:rsid w:val="00FE5914"/>
    <w:pPr>
      <w:spacing w:before="0"/>
    </w:pPr>
  </w:style>
  <w:style w:type="character" w:customStyle="1" w:styleId="Pealkiri3Mrk">
    <w:name w:val="Pealkiri 3 Märk"/>
    <w:basedOn w:val="Liguvaikefont"/>
    <w:link w:val="Pealkiri3"/>
    <w:uiPriority w:val="9"/>
    <w:rsid w:val="002E18F2"/>
    <w:rPr>
      <w:rFonts w:ascii="Cambria" w:eastAsia="MS Gothic" w:hAnsi="Cambria" w:cs="Times New Roman"/>
      <w:b/>
      <w:bCs/>
      <w:color w:val="4F81BD"/>
      <w:sz w:val="20"/>
      <w:szCs w:val="20"/>
      <w:lang w:eastAsia="et-EE"/>
    </w:rPr>
  </w:style>
  <w:style w:type="character" w:customStyle="1" w:styleId="Pealkiri4Mrk">
    <w:name w:val="Pealkiri 4 Märk"/>
    <w:basedOn w:val="Liguvaikefont"/>
    <w:link w:val="Pealkiri4"/>
    <w:uiPriority w:val="99"/>
    <w:semiHidden/>
    <w:rsid w:val="00B91CFC"/>
    <w:rPr>
      <w:rFonts w:eastAsia="Times New Roman" w:cs="Times New Roman"/>
      <w:bCs/>
      <w:iCs/>
      <w:lang w:eastAsia="et-EE"/>
    </w:rPr>
  </w:style>
  <w:style w:type="paragraph" w:styleId="Loendilik">
    <w:name w:val="List Paragraph"/>
    <w:basedOn w:val="Normaallaad"/>
    <w:uiPriority w:val="34"/>
    <w:qFormat/>
    <w:rsid w:val="002E18F2"/>
    <w:pPr>
      <w:spacing w:after="200" w:line="276" w:lineRule="auto"/>
      <w:ind w:left="720"/>
      <w:contextualSpacing/>
      <w:jc w:val="left"/>
    </w:pPr>
    <w:rPr>
      <w:rFonts w:ascii="Calibri" w:eastAsia="MS Mincho" w:hAnsi="Calibri" w:cs="Times New Roman"/>
      <w:sz w:val="22"/>
      <w:szCs w:val="22"/>
      <w:lang w:eastAsia="et-EE"/>
    </w:rPr>
  </w:style>
  <w:style w:type="character" w:styleId="Kommentaariviide">
    <w:name w:val="annotation reference"/>
    <w:uiPriority w:val="99"/>
    <w:semiHidden/>
    <w:rsid w:val="002E18F2"/>
    <w:rPr>
      <w:sz w:val="16"/>
      <w:szCs w:val="16"/>
    </w:rPr>
  </w:style>
  <w:style w:type="paragraph" w:styleId="Kommentaaritekst">
    <w:name w:val="annotation text"/>
    <w:basedOn w:val="Normaallaad"/>
    <w:link w:val="KommentaaritekstMrk"/>
    <w:uiPriority w:val="99"/>
    <w:semiHidden/>
    <w:rsid w:val="002E18F2"/>
    <w:pPr>
      <w:spacing w:after="0"/>
      <w:jc w:val="left"/>
    </w:pPr>
    <w:rPr>
      <w:rFonts w:eastAsia="Times New Roman" w:cs="Times New Roman"/>
      <w:sz w:val="20"/>
      <w:szCs w:val="20"/>
      <w:lang w:eastAsia="et-EE"/>
    </w:rPr>
  </w:style>
  <w:style w:type="character" w:customStyle="1" w:styleId="KommentaaritekstMrk">
    <w:name w:val="Kommentaari tekst Märk"/>
    <w:basedOn w:val="Liguvaikefont"/>
    <w:link w:val="Kommentaaritekst"/>
    <w:uiPriority w:val="99"/>
    <w:semiHidden/>
    <w:rsid w:val="00B91CFC"/>
    <w:rPr>
      <w:rFonts w:eastAsia="Times New Roman" w:cs="Times New Roman"/>
      <w:sz w:val="20"/>
      <w:szCs w:val="20"/>
      <w:lang w:eastAsia="et-EE"/>
    </w:rPr>
  </w:style>
  <w:style w:type="paragraph" w:styleId="Jutumullitekst">
    <w:name w:val="Balloon Text"/>
    <w:basedOn w:val="Normaallaad"/>
    <w:link w:val="JutumullitekstMrk"/>
    <w:uiPriority w:val="99"/>
    <w:semiHidden/>
    <w:rsid w:val="002E18F2"/>
    <w:pPr>
      <w:spacing w:after="0"/>
      <w:jc w:val="left"/>
    </w:pPr>
    <w:rPr>
      <w:rFonts w:ascii="Tahoma" w:eastAsia="MS Mincho" w:hAnsi="Tahoma" w:cs="Times New Roman"/>
      <w:sz w:val="16"/>
      <w:szCs w:val="16"/>
      <w:lang w:eastAsia="et-EE"/>
    </w:rPr>
  </w:style>
  <w:style w:type="character" w:customStyle="1" w:styleId="JutumullitekstMrk">
    <w:name w:val="Jutumullitekst Märk"/>
    <w:basedOn w:val="Liguvaikefont"/>
    <w:link w:val="Jutumullitekst"/>
    <w:uiPriority w:val="99"/>
    <w:semiHidden/>
    <w:rsid w:val="00B91CFC"/>
    <w:rPr>
      <w:rFonts w:ascii="Tahoma" w:eastAsia="MS Mincho" w:hAnsi="Tahoma" w:cs="Times New Roman"/>
      <w:sz w:val="16"/>
      <w:szCs w:val="16"/>
      <w:lang w:eastAsia="et-EE"/>
    </w:rPr>
  </w:style>
  <w:style w:type="paragraph" w:styleId="Kommentaariteema">
    <w:name w:val="annotation subject"/>
    <w:basedOn w:val="Kommentaaritekst"/>
    <w:next w:val="Kommentaaritekst"/>
    <w:link w:val="KommentaariteemaMrk"/>
    <w:uiPriority w:val="99"/>
    <w:semiHidden/>
    <w:rsid w:val="002E18F2"/>
    <w:pPr>
      <w:spacing w:after="200"/>
    </w:pPr>
    <w:rPr>
      <w:b/>
      <w:bCs/>
    </w:rPr>
  </w:style>
  <w:style w:type="character" w:customStyle="1" w:styleId="KommentaariteemaMrk">
    <w:name w:val="Kommentaari teema Märk"/>
    <w:basedOn w:val="KommentaaritekstMrk"/>
    <w:link w:val="Kommentaariteema"/>
    <w:uiPriority w:val="99"/>
    <w:semiHidden/>
    <w:rsid w:val="00B91CFC"/>
    <w:rPr>
      <w:rFonts w:eastAsia="Times New Roman" w:cs="Times New Roman"/>
      <w:b/>
      <w:bCs/>
      <w:sz w:val="20"/>
      <w:szCs w:val="20"/>
      <w:lang w:eastAsia="et-EE"/>
    </w:rPr>
  </w:style>
  <w:style w:type="paragraph" w:styleId="Normaallaadveeb">
    <w:name w:val="Normal (Web)"/>
    <w:basedOn w:val="Normaallaad"/>
    <w:uiPriority w:val="99"/>
    <w:rsid w:val="002E18F2"/>
    <w:pPr>
      <w:spacing w:before="240" w:after="0"/>
      <w:jc w:val="left"/>
    </w:pPr>
    <w:rPr>
      <w:rFonts w:eastAsia="Times New Roman" w:cs="Times New Roman"/>
      <w:lang w:eastAsia="et-EE"/>
    </w:rPr>
  </w:style>
  <w:style w:type="paragraph" w:styleId="Taandegakehatekst">
    <w:name w:val="Body Text Indent"/>
    <w:basedOn w:val="Normaallaad"/>
    <w:link w:val="TaandegakehatekstMrk"/>
    <w:semiHidden/>
    <w:rsid w:val="002E18F2"/>
    <w:pPr>
      <w:widowControl w:val="0"/>
      <w:spacing w:after="120"/>
      <w:ind w:left="1080"/>
    </w:pPr>
    <w:rPr>
      <w:rFonts w:eastAsia="Times New Roman" w:cs="Times New Roman"/>
      <w:lang w:eastAsia="et-EE"/>
    </w:rPr>
  </w:style>
  <w:style w:type="character" w:customStyle="1" w:styleId="TaandegakehatekstMrk">
    <w:name w:val="Taandega kehatekst Märk"/>
    <w:basedOn w:val="Liguvaikefont"/>
    <w:link w:val="Taandegakehatekst"/>
    <w:semiHidden/>
    <w:rsid w:val="002E18F2"/>
    <w:rPr>
      <w:rFonts w:eastAsia="Times New Roman" w:cs="Times New Roman"/>
      <w:lang w:eastAsia="et-EE"/>
    </w:rPr>
  </w:style>
  <w:style w:type="character" w:styleId="Hperlink">
    <w:name w:val="Hyperlink"/>
    <w:uiPriority w:val="99"/>
    <w:rsid w:val="002E18F2"/>
    <w:rPr>
      <w:color w:val="0000FF"/>
      <w:sz w:val="24"/>
      <w:szCs w:val="24"/>
      <w:u w:val="single"/>
      <w:bdr w:val="none" w:sz="0" w:space="0" w:color="auto" w:frame="1"/>
    </w:rPr>
  </w:style>
  <w:style w:type="paragraph" w:styleId="Redaktsioon">
    <w:name w:val="Revision"/>
    <w:hidden/>
    <w:uiPriority w:val="99"/>
    <w:semiHidden/>
    <w:rsid w:val="002E18F2"/>
    <w:pPr>
      <w:spacing w:after="0"/>
      <w:jc w:val="left"/>
    </w:pPr>
    <w:rPr>
      <w:rFonts w:ascii="Calibri" w:eastAsia="MS Mincho" w:hAnsi="Calibri" w:cs="Times New Roman"/>
      <w:sz w:val="22"/>
      <w:szCs w:val="22"/>
      <w:lang w:eastAsia="et-EE"/>
    </w:rPr>
  </w:style>
  <w:style w:type="paragraph" w:customStyle="1" w:styleId="Standard">
    <w:name w:val="Standard"/>
    <w:semiHidden/>
    <w:rsid w:val="002E18F2"/>
    <w:pPr>
      <w:suppressAutoHyphens/>
      <w:autoSpaceDN w:val="0"/>
      <w:spacing w:after="0"/>
      <w:jc w:val="left"/>
    </w:pPr>
    <w:rPr>
      <w:rFonts w:eastAsia="Times New Roman" w:cs="Times New Roman"/>
      <w:kern w:val="3"/>
      <w:lang w:eastAsia="zh-CN"/>
    </w:rPr>
  </w:style>
  <w:style w:type="paragraph" w:customStyle="1" w:styleId="seadusetekstialunejoon">
    <w:name w:val="seaduse teksti alune joon"/>
    <w:basedOn w:val="vastuvtmisekohajakuupevamrge"/>
    <w:qFormat/>
    <w:rsid w:val="00B91CFC"/>
    <w:pPr>
      <w:spacing w:after="120"/>
    </w:pPr>
  </w:style>
  <w:style w:type="paragraph" w:customStyle="1" w:styleId="muudetavtekstalljoonega">
    <w:name w:val="muudetav tekst alljoonega"/>
    <w:basedOn w:val="muudetavtekst"/>
    <w:qFormat/>
    <w:rsid w:val="00047037"/>
    <w:rPr>
      <w:u w:val="single"/>
    </w:rPr>
  </w:style>
  <w:style w:type="paragraph" w:customStyle="1" w:styleId="muutmiskskalljoonega">
    <w:name w:val="muutmiskäsk alljoonega"/>
    <w:basedOn w:val="muutmisksk"/>
    <w:qFormat/>
    <w:rsid w:val="00D45A0D"/>
    <w:rPr>
      <w:u w:val="single"/>
    </w:rPr>
  </w:style>
  <w:style w:type="paragraph" w:customStyle="1" w:styleId="normitehnilisedmrkused">
    <w:name w:val="normitehnilised märkused"/>
    <w:basedOn w:val="muudetavtekst"/>
    <w:qFormat/>
    <w:rsid w:val="00C61185"/>
    <w:pPr>
      <w:spacing w:after="120"/>
    </w:pPr>
  </w:style>
  <w:style w:type="paragraph" w:customStyle="1" w:styleId="muudetavtekstboldisallajoonituna">
    <w:name w:val="muudetav tekst boldis allajoonituna"/>
    <w:basedOn w:val="muudetavtekstboldis"/>
    <w:qFormat/>
    <w:rsid w:val="00FE5914"/>
    <w:pPr>
      <w:jc w:val="both"/>
    </w:pPr>
    <w:rPr>
      <w:u w:val="single"/>
    </w:rPr>
  </w:style>
  <w:style w:type="paragraph" w:customStyle="1" w:styleId="komisjoniesimehenimi">
    <w:name w:val="komisjoni esimehe nimi"/>
    <w:basedOn w:val="Normaallaad"/>
    <w:next w:val="esimees"/>
    <w:qFormat/>
    <w:rsid w:val="000B792D"/>
    <w:pPr>
      <w:widowControl w:val="0"/>
      <w:autoSpaceDN w:val="0"/>
      <w:adjustRightInd w:val="0"/>
      <w:spacing w:before="360" w:after="0"/>
      <w:jc w:val="left"/>
    </w:pPr>
    <w:rPr>
      <w:rFonts w:eastAsia="Times New Roman" w:cs="Times New Roman"/>
      <w:lang w:eastAsia="et-EE"/>
    </w:rPr>
  </w:style>
  <w:style w:type="paragraph" w:customStyle="1" w:styleId="joonealunemenetlusinfo">
    <w:name w:val="joonealune menetlusinfo"/>
    <w:basedOn w:val="muudetavtekst"/>
    <w:qFormat/>
    <w:rsid w:val="00FE5914"/>
  </w:style>
  <w:style w:type="paragraph" w:customStyle="1" w:styleId="kinnitatuddigitaalselt">
    <w:name w:val="kinnitatud digitaalselt"/>
    <w:basedOn w:val="Normaallaad"/>
    <w:next w:val="komisjoniesimehenimi"/>
    <w:qFormat/>
    <w:rsid w:val="000B792D"/>
    <w:pPr>
      <w:widowControl w:val="0"/>
      <w:autoSpaceDN w:val="0"/>
      <w:adjustRightInd w:val="0"/>
      <w:spacing w:before="240" w:after="0"/>
      <w:jc w:val="left"/>
    </w:pPr>
    <w:rPr>
      <w:rFonts w:eastAsia="Times New Roman" w:cs="Times New Roman"/>
      <w:lang w:eastAsia="et-EE"/>
    </w:rPr>
  </w:style>
  <w:style w:type="paragraph" w:customStyle="1" w:styleId="justumisetekst">
    <w:name w:val="jõustumise tekst"/>
    <w:basedOn w:val="muudetavtekst"/>
    <w:next w:val="Normaallaad"/>
    <w:qFormat/>
    <w:rsid w:val="00DA1017"/>
    <w:pPr>
      <w:spacing w:before="120" w:after="120"/>
    </w:pPr>
  </w:style>
  <w:style w:type="character" w:styleId="Tugev">
    <w:name w:val="Strong"/>
    <w:basedOn w:val="Liguvaikefont"/>
    <w:uiPriority w:val="22"/>
    <w:qFormat/>
    <w:rsid w:val="003F6826"/>
    <w:rPr>
      <w:b/>
      <w:bCs/>
    </w:rPr>
  </w:style>
  <w:style w:type="character" w:customStyle="1" w:styleId="fontstyle01">
    <w:name w:val="fontstyle01"/>
    <w:basedOn w:val="Liguvaikefont"/>
    <w:rsid w:val="00E85C89"/>
    <w:rPr>
      <w:rFonts w:ascii="Times New Roman" w:hAnsi="Times New Roman" w:cs="Times New Roman" w:hint="default"/>
      <w:b w:val="0"/>
      <w:bCs w:val="0"/>
      <w:i w:val="0"/>
      <w:iCs w:val="0"/>
      <w:color w:val="0000FF"/>
      <w:sz w:val="24"/>
      <w:szCs w:val="24"/>
    </w:rPr>
  </w:style>
  <w:style w:type="character" w:customStyle="1" w:styleId="fontstyle21">
    <w:name w:val="fontstyle21"/>
    <w:basedOn w:val="Liguvaikefont"/>
    <w:rsid w:val="00E85C89"/>
    <w:rPr>
      <w:rFonts w:ascii="Times New Roman" w:hAnsi="Times New Roman" w:cs="Times New Roman" w:hint="default"/>
      <w:b w:val="0"/>
      <w:bCs w:val="0"/>
      <w:i/>
      <w:iCs/>
      <w:color w:val="000000"/>
      <w:sz w:val="24"/>
      <w:szCs w:val="24"/>
    </w:rPr>
  </w:style>
  <w:style w:type="character" w:styleId="Lahendamatamainimine">
    <w:name w:val="Unresolved Mention"/>
    <w:basedOn w:val="Liguvaikefont"/>
    <w:uiPriority w:val="99"/>
    <w:semiHidden/>
    <w:unhideWhenUsed/>
    <w:rsid w:val="00230B2E"/>
    <w:rPr>
      <w:color w:val="605E5C"/>
      <w:shd w:val="clear" w:color="auto" w:fill="E1DFDD"/>
    </w:rPr>
  </w:style>
  <w:style w:type="paragraph" w:styleId="Kehatekst">
    <w:name w:val="Body Text"/>
    <w:basedOn w:val="Normaallaad"/>
    <w:link w:val="KehatekstMrk"/>
    <w:uiPriority w:val="99"/>
    <w:unhideWhenUsed/>
    <w:rsid w:val="009066F6"/>
    <w:pPr>
      <w:spacing w:after="120"/>
    </w:pPr>
  </w:style>
  <w:style w:type="character" w:customStyle="1" w:styleId="KehatekstMrk">
    <w:name w:val="Kehatekst Märk"/>
    <w:basedOn w:val="Liguvaikefont"/>
    <w:link w:val="Kehatekst"/>
    <w:uiPriority w:val="99"/>
    <w:rsid w:val="0090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115281">
      <w:bodyDiv w:val="1"/>
      <w:marLeft w:val="0"/>
      <w:marRight w:val="0"/>
      <w:marTop w:val="0"/>
      <w:marBottom w:val="0"/>
      <w:divBdr>
        <w:top w:val="none" w:sz="0" w:space="0" w:color="auto"/>
        <w:left w:val="none" w:sz="0" w:space="0" w:color="auto"/>
        <w:bottom w:val="none" w:sz="0" w:space="0" w:color="auto"/>
        <w:right w:val="none" w:sz="0" w:space="0" w:color="auto"/>
      </w:divBdr>
    </w:div>
    <w:div w:id="322314278">
      <w:bodyDiv w:val="1"/>
      <w:marLeft w:val="0"/>
      <w:marRight w:val="0"/>
      <w:marTop w:val="0"/>
      <w:marBottom w:val="0"/>
      <w:divBdr>
        <w:top w:val="none" w:sz="0" w:space="0" w:color="auto"/>
        <w:left w:val="none" w:sz="0" w:space="0" w:color="auto"/>
        <w:bottom w:val="none" w:sz="0" w:space="0" w:color="auto"/>
        <w:right w:val="none" w:sz="0" w:space="0" w:color="auto"/>
      </w:divBdr>
    </w:div>
    <w:div w:id="455293065">
      <w:bodyDiv w:val="1"/>
      <w:marLeft w:val="0"/>
      <w:marRight w:val="0"/>
      <w:marTop w:val="0"/>
      <w:marBottom w:val="0"/>
      <w:divBdr>
        <w:top w:val="none" w:sz="0" w:space="0" w:color="auto"/>
        <w:left w:val="none" w:sz="0" w:space="0" w:color="auto"/>
        <w:bottom w:val="none" w:sz="0" w:space="0" w:color="auto"/>
        <w:right w:val="none" w:sz="0" w:space="0" w:color="auto"/>
      </w:divBdr>
    </w:div>
    <w:div w:id="577400117">
      <w:bodyDiv w:val="1"/>
      <w:marLeft w:val="0"/>
      <w:marRight w:val="0"/>
      <w:marTop w:val="0"/>
      <w:marBottom w:val="0"/>
      <w:divBdr>
        <w:top w:val="none" w:sz="0" w:space="0" w:color="auto"/>
        <w:left w:val="none" w:sz="0" w:space="0" w:color="auto"/>
        <w:bottom w:val="none" w:sz="0" w:space="0" w:color="auto"/>
        <w:right w:val="none" w:sz="0" w:space="0" w:color="auto"/>
      </w:divBdr>
    </w:div>
    <w:div w:id="634412971">
      <w:bodyDiv w:val="1"/>
      <w:marLeft w:val="0"/>
      <w:marRight w:val="0"/>
      <w:marTop w:val="0"/>
      <w:marBottom w:val="0"/>
      <w:divBdr>
        <w:top w:val="none" w:sz="0" w:space="0" w:color="auto"/>
        <w:left w:val="none" w:sz="0" w:space="0" w:color="auto"/>
        <w:bottom w:val="none" w:sz="0" w:space="0" w:color="auto"/>
        <w:right w:val="none" w:sz="0" w:space="0" w:color="auto"/>
      </w:divBdr>
    </w:div>
    <w:div w:id="641926020">
      <w:bodyDiv w:val="1"/>
      <w:marLeft w:val="0"/>
      <w:marRight w:val="0"/>
      <w:marTop w:val="0"/>
      <w:marBottom w:val="0"/>
      <w:divBdr>
        <w:top w:val="none" w:sz="0" w:space="0" w:color="auto"/>
        <w:left w:val="none" w:sz="0" w:space="0" w:color="auto"/>
        <w:bottom w:val="none" w:sz="0" w:space="0" w:color="auto"/>
        <w:right w:val="none" w:sz="0" w:space="0" w:color="auto"/>
      </w:divBdr>
    </w:div>
    <w:div w:id="767383743">
      <w:bodyDiv w:val="1"/>
      <w:marLeft w:val="0"/>
      <w:marRight w:val="0"/>
      <w:marTop w:val="0"/>
      <w:marBottom w:val="0"/>
      <w:divBdr>
        <w:top w:val="none" w:sz="0" w:space="0" w:color="auto"/>
        <w:left w:val="none" w:sz="0" w:space="0" w:color="auto"/>
        <w:bottom w:val="none" w:sz="0" w:space="0" w:color="auto"/>
        <w:right w:val="none" w:sz="0" w:space="0" w:color="auto"/>
      </w:divBdr>
    </w:div>
    <w:div w:id="803156502">
      <w:bodyDiv w:val="1"/>
      <w:marLeft w:val="0"/>
      <w:marRight w:val="0"/>
      <w:marTop w:val="0"/>
      <w:marBottom w:val="0"/>
      <w:divBdr>
        <w:top w:val="none" w:sz="0" w:space="0" w:color="auto"/>
        <w:left w:val="none" w:sz="0" w:space="0" w:color="auto"/>
        <w:bottom w:val="none" w:sz="0" w:space="0" w:color="auto"/>
        <w:right w:val="none" w:sz="0" w:space="0" w:color="auto"/>
      </w:divBdr>
    </w:div>
    <w:div w:id="834341240">
      <w:bodyDiv w:val="1"/>
      <w:marLeft w:val="0"/>
      <w:marRight w:val="0"/>
      <w:marTop w:val="0"/>
      <w:marBottom w:val="0"/>
      <w:divBdr>
        <w:top w:val="none" w:sz="0" w:space="0" w:color="auto"/>
        <w:left w:val="none" w:sz="0" w:space="0" w:color="auto"/>
        <w:bottom w:val="none" w:sz="0" w:space="0" w:color="auto"/>
        <w:right w:val="none" w:sz="0" w:space="0" w:color="auto"/>
      </w:divBdr>
    </w:div>
    <w:div w:id="1065564608">
      <w:bodyDiv w:val="1"/>
      <w:marLeft w:val="0"/>
      <w:marRight w:val="0"/>
      <w:marTop w:val="0"/>
      <w:marBottom w:val="0"/>
      <w:divBdr>
        <w:top w:val="none" w:sz="0" w:space="0" w:color="auto"/>
        <w:left w:val="none" w:sz="0" w:space="0" w:color="auto"/>
        <w:bottom w:val="none" w:sz="0" w:space="0" w:color="auto"/>
        <w:right w:val="none" w:sz="0" w:space="0" w:color="auto"/>
      </w:divBdr>
    </w:div>
    <w:div w:id="1130511576">
      <w:bodyDiv w:val="1"/>
      <w:marLeft w:val="0"/>
      <w:marRight w:val="0"/>
      <w:marTop w:val="0"/>
      <w:marBottom w:val="0"/>
      <w:divBdr>
        <w:top w:val="none" w:sz="0" w:space="0" w:color="auto"/>
        <w:left w:val="none" w:sz="0" w:space="0" w:color="auto"/>
        <w:bottom w:val="none" w:sz="0" w:space="0" w:color="auto"/>
        <w:right w:val="none" w:sz="0" w:space="0" w:color="auto"/>
      </w:divBdr>
    </w:div>
    <w:div w:id="1194004204">
      <w:bodyDiv w:val="1"/>
      <w:marLeft w:val="0"/>
      <w:marRight w:val="0"/>
      <w:marTop w:val="0"/>
      <w:marBottom w:val="0"/>
      <w:divBdr>
        <w:top w:val="none" w:sz="0" w:space="0" w:color="auto"/>
        <w:left w:val="none" w:sz="0" w:space="0" w:color="auto"/>
        <w:bottom w:val="none" w:sz="0" w:space="0" w:color="auto"/>
        <w:right w:val="none" w:sz="0" w:space="0" w:color="auto"/>
      </w:divBdr>
    </w:div>
    <w:div w:id="1227839183">
      <w:bodyDiv w:val="1"/>
      <w:marLeft w:val="0"/>
      <w:marRight w:val="0"/>
      <w:marTop w:val="0"/>
      <w:marBottom w:val="0"/>
      <w:divBdr>
        <w:top w:val="none" w:sz="0" w:space="0" w:color="auto"/>
        <w:left w:val="none" w:sz="0" w:space="0" w:color="auto"/>
        <w:bottom w:val="none" w:sz="0" w:space="0" w:color="auto"/>
        <w:right w:val="none" w:sz="0" w:space="0" w:color="auto"/>
      </w:divBdr>
    </w:div>
    <w:div w:id="1373308453">
      <w:bodyDiv w:val="1"/>
      <w:marLeft w:val="0"/>
      <w:marRight w:val="0"/>
      <w:marTop w:val="0"/>
      <w:marBottom w:val="0"/>
      <w:divBdr>
        <w:top w:val="none" w:sz="0" w:space="0" w:color="auto"/>
        <w:left w:val="none" w:sz="0" w:space="0" w:color="auto"/>
        <w:bottom w:val="none" w:sz="0" w:space="0" w:color="auto"/>
        <w:right w:val="none" w:sz="0" w:space="0" w:color="auto"/>
      </w:divBdr>
    </w:div>
    <w:div w:id="1443064402">
      <w:bodyDiv w:val="1"/>
      <w:marLeft w:val="0"/>
      <w:marRight w:val="0"/>
      <w:marTop w:val="0"/>
      <w:marBottom w:val="0"/>
      <w:divBdr>
        <w:top w:val="none" w:sz="0" w:space="0" w:color="auto"/>
        <w:left w:val="none" w:sz="0" w:space="0" w:color="auto"/>
        <w:bottom w:val="none" w:sz="0" w:space="0" w:color="auto"/>
        <w:right w:val="none" w:sz="0" w:space="0" w:color="auto"/>
      </w:divBdr>
    </w:div>
    <w:div w:id="1570656784">
      <w:bodyDiv w:val="1"/>
      <w:marLeft w:val="0"/>
      <w:marRight w:val="0"/>
      <w:marTop w:val="0"/>
      <w:marBottom w:val="0"/>
      <w:divBdr>
        <w:top w:val="none" w:sz="0" w:space="0" w:color="auto"/>
        <w:left w:val="none" w:sz="0" w:space="0" w:color="auto"/>
        <w:bottom w:val="none" w:sz="0" w:space="0" w:color="auto"/>
        <w:right w:val="none" w:sz="0" w:space="0" w:color="auto"/>
      </w:divBdr>
    </w:div>
    <w:div w:id="1751466788">
      <w:bodyDiv w:val="1"/>
      <w:marLeft w:val="0"/>
      <w:marRight w:val="0"/>
      <w:marTop w:val="0"/>
      <w:marBottom w:val="0"/>
      <w:divBdr>
        <w:top w:val="none" w:sz="0" w:space="0" w:color="auto"/>
        <w:left w:val="none" w:sz="0" w:space="0" w:color="auto"/>
        <w:bottom w:val="none" w:sz="0" w:space="0" w:color="auto"/>
        <w:right w:val="none" w:sz="0" w:space="0" w:color="auto"/>
      </w:divBdr>
    </w:div>
    <w:div w:id="196176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3958/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2719F-4C70-4832-9843-6A862F7A3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24ABC7-FDE2-4C69-ABF9-6F6B8C53FE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872EFD-AF3F-4AED-A439-76931A898555}">
  <ds:schemaRefs>
    <ds:schemaRef ds:uri="http://schemas.microsoft.com/sharepoint/v3/contenttype/forms"/>
  </ds:schemaRefs>
</ds:datastoreItem>
</file>

<file path=customXml/itemProps4.xml><?xml version="1.0" encoding="utf-8"?>
<ds:datastoreItem xmlns:ds="http://schemas.openxmlformats.org/officeDocument/2006/customXml" ds:itemID="{1A7B7A11-9677-4D7C-945D-A1CBEDB78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7</Pages>
  <Words>2376</Words>
  <Characters>13784</Characters>
  <Application>Microsoft Office Word</Application>
  <DocSecurity>0</DocSecurity>
  <Lines>114</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Kaari Tamm</dc:creator>
  <cp:lastModifiedBy>Mari Käbi</cp:lastModifiedBy>
  <cp:revision>8</cp:revision>
  <cp:lastPrinted>2020-05-29T10:42:00Z</cp:lastPrinted>
  <dcterms:created xsi:type="dcterms:W3CDTF">2024-03-01T16:14:00Z</dcterms:created>
  <dcterms:modified xsi:type="dcterms:W3CDTF">2024-03-28T10:58:00Z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